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D6B" w:rsidRPr="004975B7" w:rsidRDefault="00C61A75" w:rsidP="00430E46">
      <w:pPr>
        <w:adjustRightInd w:val="0"/>
        <w:snapToGrid w:val="0"/>
        <w:jc w:val="center"/>
        <w:rPr>
          <w:sz w:val="22"/>
          <w:szCs w:val="22"/>
        </w:rPr>
      </w:pPr>
      <w:r>
        <w:rPr>
          <w:noProof/>
          <w:sz w:val="22"/>
          <w:szCs w:val="22"/>
          <w:lang w:val="en-US" w:eastAsia="zh-CN"/>
        </w:rPr>
        <w:drawing>
          <wp:inline distT="0" distB="0" distL="0" distR="0">
            <wp:extent cx="2106930" cy="11055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6930" cy="1105535"/>
                    </a:xfrm>
                    <a:prstGeom prst="rect">
                      <a:avLst/>
                    </a:prstGeom>
                    <a:noFill/>
                    <a:ln>
                      <a:noFill/>
                    </a:ln>
                  </pic:spPr>
                </pic:pic>
              </a:graphicData>
            </a:graphic>
          </wp:inline>
        </w:drawing>
      </w:r>
    </w:p>
    <w:p w:rsidR="00813FD1" w:rsidRPr="004975B7" w:rsidRDefault="00813FD1" w:rsidP="00430E46">
      <w:pPr>
        <w:adjustRightInd w:val="0"/>
        <w:snapToGrid w:val="0"/>
        <w:jc w:val="center"/>
        <w:rPr>
          <w:b/>
          <w:sz w:val="22"/>
          <w:szCs w:val="22"/>
        </w:rPr>
      </w:pPr>
      <w:r w:rsidRPr="004975B7">
        <w:rPr>
          <w:b/>
          <w:sz w:val="22"/>
          <w:szCs w:val="22"/>
        </w:rPr>
        <w:t>SCIENTIFIC COMMITTEE</w:t>
      </w:r>
    </w:p>
    <w:p w:rsidR="00813FD1" w:rsidRPr="004975B7" w:rsidRDefault="00D956C8" w:rsidP="00430E46">
      <w:pPr>
        <w:adjustRightInd w:val="0"/>
        <w:snapToGrid w:val="0"/>
        <w:jc w:val="center"/>
        <w:rPr>
          <w:b/>
          <w:sz w:val="22"/>
          <w:szCs w:val="22"/>
        </w:rPr>
      </w:pPr>
      <w:r>
        <w:rPr>
          <w:rFonts w:hint="eastAsia"/>
          <w:b/>
          <w:sz w:val="22"/>
          <w:szCs w:val="22"/>
          <w:lang w:eastAsia="ko-KR"/>
        </w:rPr>
        <w:t>TWELFTH</w:t>
      </w:r>
      <w:r w:rsidR="00813FD1" w:rsidRPr="004975B7">
        <w:rPr>
          <w:b/>
          <w:sz w:val="22"/>
          <w:szCs w:val="22"/>
        </w:rPr>
        <w:t xml:space="preserve"> REGULAR SESSION</w:t>
      </w:r>
    </w:p>
    <w:p w:rsidR="00813FD1" w:rsidRPr="004975B7" w:rsidRDefault="00D956C8" w:rsidP="00430E46">
      <w:pPr>
        <w:adjustRightInd w:val="0"/>
        <w:snapToGrid w:val="0"/>
        <w:jc w:val="center"/>
        <w:rPr>
          <w:sz w:val="22"/>
          <w:szCs w:val="22"/>
          <w:lang w:eastAsia="ko-KR"/>
        </w:rPr>
      </w:pPr>
      <w:r>
        <w:rPr>
          <w:rFonts w:hint="eastAsia"/>
          <w:sz w:val="22"/>
          <w:szCs w:val="22"/>
          <w:lang w:eastAsia="ko-KR"/>
        </w:rPr>
        <w:t>Bali</w:t>
      </w:r>
      <w:r w:rsidR="00813FD1" w:rsidRPr="004975B7">
        <w:rPr>
          <w:sz w:val="22"/>
          <w:szCs w:val="22"/>
        </w:rPr>
        <w:t xml:space="preserve">, </w:t>
      </w:r>
      <w:r>
        <w:rPr>
          <w:rFonts w:hint="eastAsia"/>
          <w:sz w:val="22"/>
          <w:szCs w:val="22"/>
          <w:lang w:eastAsia="ko-KR"/>
        </w:rPr>
        <w:t>Republic of Indonesia</w:t>
      </w:r>
    </w:p>
    <w:p w:rsidR="00813FD1" w:rsidRPr="004975B7" w:rsidRDefault="00D956C8" w:rsidP="00430E46">
      <w:pPr>
        <w:adjustRightInd w:val="0"/>
        <w:snapToGrid w:val="0"/>
        <w:jc w:val="center"/>
        <w:rPr>
          <w:sz w:val="22"/>
          <w:szCs w:val="22"/>
          <w:lang w:eastAsia="ko-KR"/>
        </w:rPr>
      </w:pPr>
      <w:r>
        <w:rPr>
          <w:rFonts w:hint="eastAsia"/>
          <w:sz w:val="22"/>
          <w:szCs w:val="22"/>
          <w:lang w:eastAsia="ko-KR"/>
        </w:rPr>
        <w:t>3</w:t>
      </w:r>
      <w:r>
        <w:rPr>
          <w:sz w:val="22"/>
          <w:szCs w:val="22"/>
        </w:rPr>
        <w:t>-1</w:t>
      </w:r>
      <w:r>
        <w:rPr>
          <w:rFonts w:hint="eastAsia"/>
          <w:sz w:val="22"/>
          <w:szCs w:val="22"/>
          <w:lang w:eastAsia="ko-KR"/>
        </w:rPr>
        <w:t>1</w:t>
      </w:r>
      <w:r w:rsidR="00813FD1" w:rsidRPr="004975B7">
        <w:rPr>
          <w:sz w:val="22"/>
          <w:szCs w:val="22"/>
        </w:rPr>
        <w:t xml:space="preserve"> August 201</w:t>
      </w:r>
      <w:r>
        <w:rPr>
          <w:rFonts w:hint="eastAsia"/>
          <w:sz w:val="22"/>
          <w:szCs w:val="22"/>
          <w:lang w:eastAsia="ko-KR"/>
        </w:rPr>
        <w:t>6</w:t>
      </w:r>
    </w:p>
    <w:p w:rsidR="00003D6B" w:rsidRPr="004975B7" w:rsidRDefault="00003D6B" w:rsidP="00430E46">
      <w:pPr>
        <w:pBdr>
          <w:top w:val="single" w:sz="18" w:space="1" w:color="auto"/>
          <w:bottom w:val="single" w:sz="18" w:space="1" w:color="auto"/>
        </w:pBdr>
        <w:autoSpaceDE w:val="0"/>
        <w:autoSpaceDN w:val="0"/>
        <w:adjustRightInd w:val="0"/>
        <w:snapToGrid w:val="0"/>
        <w:jc w:val="center"/>
        <w:rPr>
          <w:b/>
          <w:bCs/>
          <w:sz w:val="22"/>
          <w:szCs w:val="22"/>
          <w:lang w:val="en-US"/>
        </w:rPr>
      </w:pPr>
      <w:r w:rsidRPr="004975B7">
        <w:rPr>
          <w:b/>
          <w:bCs/>
          <w:sz w:val="22"/>
          <w:szCs w:val="22"/>
          <w:lang w:val="en-US"/>
        </w:rPr>
        <w:t>MEETING NOTICE AND INFORMATION</w:t>
      </w:r>
    </w:p>
    <w:p w:rsidR="00003D6B" w:rsidRPr="004975B7" w:rsidRDefault="00003D6B" w:rsidP="00430E46">
      <w:pPr>
        <w:autoSpaceDE w:val="0"/>
        <w:autoSpaceDN w:val="0"/>
        <w:adjustRightInd w:val="0"/>
        <w:snapToGrid w:val="0"/>
        <w:jc w:val="right"/>
        <w:rPr>
          <w:rFonts w:eastAsia="Batang" w:hint="eastAsia"/>
          <w:b/>
          <w:bCs/>
          <w:sz w:val="22"/>
          <w:szCs w:val="22"/>
          <w:lang w:val="en-US" w:eastAsia="ko-KR"/>
        </w:rPr>
      </w:pPr>
      <w:r w:rsidRPr="004975B7">
        <w:rPr>
          <w:b/>
          <w:bCs/>
          <w:sz w:val="22"/>
          <w:szCs w:val="22"/>
          <w:lang w:val="en-US"/>
        </w:rPr>
        <w:t>WCPFC-SC</w:t>
      </w:r>
      <w:r w:rsidR="00D956C8">
        <w:rPr>
          <w:b/>
          <w:bCs/>
          <w:sz w:val="22"/>
          <w:szCs w:val="22"/>
          <w:lang w:val="en-US"/>
        </w:rPr>
        <w:t>1</w:t>
      </w:r>
      <w:r w:rsidR="00D956C8">
        <w:rPr>
          <w:rFonts w:hint="eastAsia"/>
          <w:b/>
          <w:bCs/>
          <w:sz w:val="22"/>
          <w:szCs w:val="22"/>
          <w:lang w:val="en-US" w:eastAsia="ko-KR"/>
        </w:rPr>
        <w:t>2</w:t>
      </w:r>
      <w:r w:rsidR="00813FD1" w:rsidRPr="004975B7">
        <w:rPr>
          <w:b/>
          <w:bCs/>
          <w:sz w:val="22"/>
          <w:szCs w:val="22"/>
          <w:lang w:val="en-US"/>
        </w:rPr>
        <w:t>-201</w:t>
      </w:r>
      <w:r w:rsidR="00D956C8">
        <w:rPr>
          <w:rFonts w:hint="eastAsia"/>
          <w:b/>
          <w:bCs/>
          <w:sz w:val="22"/>
          <w:szCs w:val="22"/>
          <w:lang w:val="en-US" w:eastAsia="ko-KR"/>
        </w:rPr>
        <w:t>6</w:t>
      </w:r>
      <w:r w:rsidRPr="004975B7">
        <w:rPr>
          <w:b/>
          <w:bCs/>
          <w:sz w:val="22"/>
          <w:szCs w:val="22"/>
          <w:lang w:val="en-US"/>
        </w:rPr>
        <w:t>/01</w:t>
      </w:r>
      <w:ins w:id="0" w:author="SungKwon Soh" w:date="2016-07-19T16:51:00Z">
        <w:r w:rsidR="00AA023F">
          <w:rPr>
            <w:rFonts w:hint="eastAsia"/>
            <w:b/>
            <w:bCs/>
            <w:sz w:val="22"/>
            <w:szCs w:val="22"/>
            <w:lang w:val="en-US" w:eastAsia="ko-KR"/>
          </w:rPr>
          <w:t xml:space="preserve"> (Rev.01)</w:t>
        </w:r>
      </w:ins>
    </w:p>
    <w:p w:rsidR="00C54F13" w:rsidRPr="004975B7" w:rsidRDefault="00C54F13" w:rsidP="00430E46">
      <w:pPr>
        <w:adjustRightInd w:val="0"/>
        <w:snapToGrid w:val="0"/>
        <w:rPr>
          <w:b/>
          <w:bCs/>
          <w:sz w:val="22"/>
          <w:szCs w:val="22"/>
        </w:rPr>
      </w:pPr>
    </w:p>
    <w:p w:rsidR="00A87BD5" w:rsidRPr="004975B7" w:rsidRDefault="00A87BD5" w:rsidP="00430E46">
      <w:pPr>
        <w:adjustRightInd w:val="0"/>
        <w:snapToGrid w:val="0"/>
        <w:rPr>
          <w:b/>
          <w:bCs/>
          <w:sz w:val="22"/>
          <w:szCs w:val="22"/>
        </w:rPr>
      </w:pPr>
    </w:p>
    <w:p w:rsidR="002F3754" w:rsidRDefault="002F3754" w:rsidP="000A3938">
      <w:pPr>
        <w:adjustRightInd w:val="0"/>
        <w:snapToGrid w:val="0"/>
        <w:jc w:val="both"/>
        <w:rPr>
          <w:sz w:val="22"/>
          <w:szCs w:val="22"/>
          <w:lang w:eastAsia="ko-KR"/>
        </w:rPr>
      </w:pPr>
      <w:r w:rsidRPr="004975B7">
        <w:rPr>
          <w:sz w:val="22"/>
          <w:szCs w:val="22"/>
        </w:rPr>
        <w:t xml:space="preserve">In accordance with the Commission Rules of Procedure, the </w:t>
      </w:r>
      <w:r w:rsidR="000A3938">
        <w:rPr>
          <w:rFonts w:hint="eastAsia"/>
          <w:sz w:val="22"/>
          <w:szCs w:val="22"/>
          <w:lang w:eastAsia="ko-KR"/>
        </w:rPr>
        <w:t>Twelfth</w:t>
      </w:r>
      <w:r w:rsidR="00F1679D" w:rsidRPr="004975B7">
        <w:rPr>
          <w:sz w:val="22"/>
          <w:szCs w:val="22"/>
        </w:rPr>
        <w:t xml:space="preserve"> </w:t>
      </w:r>
      <w:r w:rsidR="00F1679D" w:rsidRPr="004975B7">
        <w:rPr>
          <w:sz w:val="22"/>
          <w:szCs w:val="22"/>
          <w:lang w:eastAsia="ko-KR"/>
        </w:rPr>
        <w:t>R</w:t>
      </w:r>
      <w:r w:rsidRPr="004975B7">
        <w:rPr>
          <w:sz w:val="22"/>
          <w:szCs w:val="22"/>
        </w:rPr>
        <w:t xml:space="preserve">egular </w:t>
      </w:r>
      <w:r w:rsidR="00F1679D" w:rsidRPr="004975B7">
        <w:rPr>
          <w:sz w:val="22"/>
          <w:szCs w:val="22"/>
          <w:lang w:eastAsia="ko-KR"/>
        </w:rPr>
        <w:t>S</w:t>
      </w:r>
      <w:r w:rsidRPr="004975B7">
        <w:rPr>
          <w:sz w:val="22"/>
          <w:szCs w:val="22"/>
        </w:rPr>
        <w:t>ession of the Scientific Committee of the Commission for the Conservation and Management of Highly Migratory Fish stocks in the Western and Central Pacific Ocean (WCPFC-</w:t>
      </w:r>
      <w:r w:rsidR="00BE3468" w:rsidRPr="004975B7">
        <w:rPr>
          <w:sz w:val="22"/>
          <w:szCs w:val="22"/>
        </w:rPr>
        <w:t>SC</w:t>
      </w:r>
      <w:r w:rsidR="00D956C8">
        <w:rPr>
          <w:sz w:val="22"/>
          <w:szCs w:val="22"/>
          <w:lang w:eastAsia="ko-KR"/>
        </w:rPr>
        <w:t>1</w:t>
      </w:r>
      <w:r w:rsidR="00D956C8">
        <w:rPr>
          <w:rFonts w:hint="eastAsia"/>
          <w:sz w:val="22"/>
          <w:szCs w:val="22"/>
          <w:lang w:eastAsia="ko-KR"/>
        </w:rPr>
        <w:t>2</w:t>
      </w:r>
      <w:r w:rsidRPr="004975B7">
        <w:rPr>
          <w:sz w:val="22"/>
          <w:szCs w:val="22"/>
        </w:rPr>
        <w:t xml:space="preserve">) </w:t>
      </w:r>
      <w:proofErr w:type="gramStart"/>
      <w:r w:rsidRPr="004975B7">
        <w:rPr>
          <w:sz w:val="22"/>
          <w:szCs w:val="22"/>
        </w:rPr>
        <w:t>will be held</w:t>
      </w:r>
      <w:proofErr w:type="gramEnd"/>
      <w:r w:rsidRPr="004975B7">
        <w:rPr>
          <w:sz w:val="22"/>
          <w:szCs w:val="22"/>
        </w:rPr>
        <w:t xml:space="preserve"> in </w:t>
      </w:r>
      <w:r w:rsidR="00D956C8">
        <w:rPr>
          <w:rFonts w:hint="eastAsia"/>
          <w:sz w:val="22"/>
          <w:szCs w:val="22"/>
          <w:lang w:eastAsia="ko-KR"/>
        </w:rPr>
        <w:t>Bali</w:t>
      </w:r>
      <w:r w:rsidR="00813FD1" w:rsidRPr="004975B7">
        <w:rPr>
          <w:sz w:val="22"/>
          <w:szCs w:val="22"/>
        </w:rPr>
        <w:t xml:space="preserve">, </w:t>
      </w:r>
      <w:r w:rsidR="00D956C8">
        <w:rPr>
          <w:rFonts w:hint="eastAsia"/>
          <w:sz w:val="22"/>
          <w:szCs w:val="22"/>
          <w:lang w:eastAsia="ko-KR"/>
        </w:rPr>
        <w:t>Indonesia</w:t>
      </w:r>
      <w:r w:rsidRPr="004975B7">
        <w:rPr>
          <w:sz w:val="22"/>
          <w:szCs w:val="22"/>
        </w:rPr>
        <w:t xml:space="preserve">, </w:t>
      </w:r>
      <w:r w:rsidR="00D956C8">
        <w:rPr>
          <w:rFonts w:hint="eastAsia"/>
          <w:b/>
          <w:sz w:val="22"/>
          <w:szCs w:val="22"/>
          <w:lang w:eastAsia="ko-KR"/>
        </w:rPr>
        <w:t>3</w:t>
      </w:r>
      <w:r w:rsidR="00F50B3D" w:rsidRPr="004975B7">
        <w:rPr>
          <w:b/>
          <w:sz w:val="22"/>
          <w:szCs w:val="22"/>
          <w:lang w:eastAsia="ko-KR"/>
        </w:rPr>
        <w:t>-</w:t>
      </w:r>
      <w:r w:rsidRPr="004975B7">
        <w:rPr>
          <w:b/>
          <w:sz w:val="22"/>
          <w:szCs w:val="22"/>
        </w:rPr>
        <w:t>1</w:t>
      </w:r>
      <w:r w:rsidR="00D956C8">
        <w:rPr>
          <w:rFonts w:hint="eastAsia"/>
          <w:b/>
          <w:sz w:val="22"/>
          <w:szCs w:val="22"/>
          <w:lang w:eastAsia="ko-KR"/>
        </w:rPr>
        <w:t>1</w:t>
      </w:r>
      <w:r w:rsidRPr="004975B7">
        <w:rPr>
          <w:b/>
          <w:sz w:val="22"/>
          <w:szCs w:val="22"/>
        </w:rPr>
        <w:t xml:space="preserve"> </w:t>
      </w:r>
      <w:r w:rsidR="00BE3468" w:rsidRPr="004975B7">
        <w:rPr>
          <w:b/>
          <w:sz w:val="22"/>
          <w:szCs w:val="22"/>
        </w:rPr>
        <w:t>August 201</w:t>
      </w:r>
      <w:r w:rsidR="00AF04D1">
        <w:rPr>
          <w:rFonts w:hint="eastAsia"/>
          <w:b/>
          <w:sz w:val="22"/>
          <w:szCs w:val="22"/>
          <w:lang w:eastAsia="ko-KR"/>
        </w:rPr>
        <w:t>6</w:t>
      </w:r>
      <w:r w:rsidRPr="004975B7">
        <w:rPr>
          <w:sz w:val="22"/>
          <w:szCs w:val="22"/>
        </w:rPr>
        <w:t xml:space="preserve">. </w:t>
      </w:r>
      <w:r w:rsidR="000A3938">
        <w:rPr>
          <w:rFonts w:hint="eastAsia"/>
          <w:sz w:val="22"/>
          <w:szCs w:val="22"/>
          <w:lang w:eastAsia="ko-KR"/>
        </w:rPr>
        <w:t xml:space="preserve">The </w:t>
      </w:r>
      <w:r w:rsidR="008A561C">
        <w:rPr>
          <w:sz w:val="22"/>
          <w:szCs w:val="22"/>
          <w:lang w:eastAsia="ko-KR"/>
        </w:rPr>
        <w:t>current</w:t>
      </w:r>
      <w:r w:rsidR="000A3938">
        <w:rPr>
          <w:rFonts w:hint="eastAsia"/>
          <w:sz w:val="22"/>
          <w:szCs w:val="22"/>
          <w:lang w:eastAsia="ko-KR"/>
        </w:rPr>
        <w:t xml:space="preserve"> Chair </w:t>
      </w:r>
      <w:r w:rsidR="00FA2360" w:rsidRPr="004975B7">
        <w:rPr>
          <w:sz w:val="22"/>
          <w:szCs w:val="22"/>
          <w:lang w:eastAsia="ko-KR"/>
        </w:rPr>
        <w:t xml:space="preserve">Mr Ludwig Kumoru </w:t>
      </w:r>
      <w:r w:rsidR="008A561C">
        <w:rPr>
          <w:sz w:val="22"/>
          <w:szCs w:val="22"/>
          <w:lang w:eastAsia="ko-KR"/>
        </w:rPr>
        <w:t xml:space="preserve">has advised that he </w:t>
      </w:r>
      <w:r w:rsidR="000A3938">
        <w:rPr>
          <w:rFonts w:hint="eastAsia"/>
          <w:sz w:val="22"/>
          <w:szCs w:val="22"/>
          <w:lang w:eastAsia="ko-KR"/>
        </w:rPr>
        <w:t>cannot</w:t>
      </w:r>
      <w:r w:rsidR="00FA2360" w:rsidRPr="004975B7">
        <w:rPr>
          <w:sz w:val="22"/>
          <w:szCs w:val="22"/>
          <w:lang w:eastAsia="ko-KR"/>
        </w:rPr>
        <w:t xml:space="preserve"> </w:t>
      </w:r>
      <w:r w:rsidR="008A561C">
        <w:rPr>
          <w:sz w:val="22"/>
          <w:szCs w:val="22"/>
          <w:lang w:eastAsia="ko-KR"/>
        </w:rPr>
        <w:t xml:space="preserve">continue to </w:t>
      </w:r>
      <w:r w:rsidR="00FA2360" w:rsidRPr="004975B7">
        <w:rPr>
          <w:sz w:val="22"/>
          <w:szCs w:val="22"/>
          <w:lang w:eastAsia="ko-KR"/>
        </w:rPr>
        <w:t>serve as the Chair of the SC</w:t>
      </w:r>
      <w:r w:rsidR="000A3938">
        <w:rPr>
          <w:rFonts w:hint="eastAsia"/>
          <w:sz w:val="22"/>
          <w:szCs w:val="22"/>
          <w:lang w:eastAsia="ko-KR"/>
        </w:rPr>
        <w:t>12</w:t>
      </w:r>
      <w:r w:rsidR="00FA2360" w:rsidRPr="004975B7">
        <w:rPr>
          <w:sz w:val="22"/>
          <w:szCs w:val="22"/>
          <w:lang w:eastAsia="ko-KR"/>
        </w:rPr>
        <w:t xml:space="preserve">. </w:t>
      </w:r>
      <w:ins w:id="1" w:author="SungKwon Soh" w:date="2016-07-19T16:46:00Z">
        <w:r w:rsidR="00AA023F">
          <w:rPr>
            <w:rFonts w:hint="eastAsia"/>
            <w:sz w:val="22"/>
            <w:szCs w:val="22"/>
            <w:lang w:eastAsia="ko-KR"/>
          </w:rPr>
          <w:t xml:space="preserve">Through </w:t>
        </w:r>
      </w:ins>
      <w:ins w:id="2" w:author="SungKwon Soh" w:date="2016-07-19T16:49:00Z">
        <w:r w:rsidR="00AA023F">
          <w:rPr>
            <w:rFonts w:hint="eastAsia"/>
            <w:sz w:val="22"/>
            <w:szCs w:val="22"/>
            <w:lang w:eastAsia="ko-KR"/>
          </w:rPr>
          <w:t xml:space="preserve">an </w:t>
        </w:r>
      </w:ins>
      <w:ins w:id="3" w:author="SungKwon Soh" w:date="2016-07-19T16:46:00Z">
        <w:r w:rsidR="00AA023F">
          <w:rPr>
            <w:sz w:val="22"/>
            <w:szCs w:val="22"/>
            <w:lang w:eastAsia="ko-KR"/>
          </w:rPr>
          <w:t>intersessional</w:t>
        </w:r>
        <w:r w:rsidR="00AA023F">
          <w:rPr>
            <w:rFonts w:hint="eastAsia"/>
            <w:sz w:val="22"/>
            <w:szCs w:val="22"/>
            <w:lang w:eastAsia="ko-KR"/>
          </w:rPr>
          <w:t xml:space="preserve"> decision making process, Ms Berry Muller </w:t>
        </w:r>
      </w:ins>
      <w:ins w:id="4" w:author="SungKwon Soh" w:date="2016-07-19T16:49:00Z">
        <w:r w:rsidR="00AA023F">
          <w:rPr>
            <w:rFonts w:hint="eastAsia"/>
            <w:sz w:val="22"/>
            <w:szCs w:val="22"/>
            <w:lang w:eastAsia="ko-KR"/>
          </w:rPr>
          <w:t>of</w:t>
        </w:r>
      </w:ins>
      <w:ins w:id="5" w:author="SungKwon Soh" w:date="2016-07-19T16:46:00Z">
        <w:r w:rsidR="00AA023F">
          <w:rPr>
            <w:rFonts w:hint="eastAsia"/>
            <w:sz w:val="22"/>
            <w:szCs w:val="22"/>
            <w:lang w:eastAsia="ko-KR"/>
          </w:rPr>
          <w:t xml:space="preserve"> the Republic of Marshall Islands </w:t>
        </w:r>
      </w:ins>
      <w:ins w:id="6" w:author="SungKwon Soh" w:date="2016-07-19T16:47:00Z">
        <w:r w:rsidR="00AA023F">
          <w:rPr>
            <w:rFonts w:hint="eastAsia"/>
            <w:sz w:val="22"/>
            <w:szCs w:val="22"/>
            <w:lang w:eastAsia="ko-KR"/>
          </w:rPr>
          <w:t xml:space="preserve">was </w:t>
        </w:r>
      </w:ins>
      <w:ins w:id="7" w:author="SungKwon Soh" w:date="2016-07-19T16:46:00Z">
        <w:r w:rsidR="00AA023F">
          <w:rPr>
            <w:rFonts w:hint="eastAsia"/>
            <w:sz w:val="22"/>
            <w:szCs w:val="22"/>
            <w:lang w:eastAsia="ko-KR"/>
          </w:rPr>
          <w:t xml:space="preserve">officially </w:t>
        </w:r>
      </w:ins>
      <w:ins w:id="8" w:author="SungKwon Soh" w:date="2016-07-19T16:47:00Z">
        <w:r w:rsidR="00AA023F">
          <w:rPr>
            <w:rFonts w:hint="eastAsia"/>
            <w:sz w:val="22"/>
            <w:szCs w:val="22"/>
            <w:lang w:eastAsia="ko-KR"/>
          </w:rPr>
          <w:t xml:space="preserve">confirmed to be </w:t>
        </w:r>
      </w:ins>
      <w:ins w:id="9" w:author="SungKwon Soh" w:date="2016-07-19T16:46:00Z">
        <w:r w:rsidR="00AA023F">
          <w:rPr>
            <w:rFonts w:hint="eastAsia"/>
            <w:sz w:val="22"/>
            <w:szCs w:val="22"/>
            <w:lang w:eastAsia="ko-KR"/>
          </w:rPr>
          <w:t xml:space="preserve">the Chair of the </w:t>
        </w:r>
      </w:ins>
      <w:ins w:id="10" w:author="SungKwon Soh" w:date="2016-07-19T16:47:00Z">
        <w:r w:rsidR="00AA023F">
          <w:rPr>
            <w:rFonts w:hint="eastAsia"/>
            <w:sz w:val="22"/>
            <w:szCs w:val="22"/>
            <w:lang w:eastAsia="ko-KR"/>
          </w:rPr>
          <w:t xml:space="preserve">Twelfth Regular Session of the </w:t>
        </w:r>
      </w:ins>
      <w:ins w:id="11" w:author="SungKwon Soh" w:date="2016-07-19T16:48:00Z">
        <w:r w:rsidR="00AA023F">
          <w:rPr>
            <w:sz w:val="22"/>
            <w:szCs w:val="22"/>
            <w:lang w:eastAsia="ko-KR"/>
          </w:rPr>
          <w:t>Scientific</w:t>
        </w:r>
      </w:ins>
      <w:ins w:id="12" w:author="SungKwon Soh" w:date="2016-07-19T16:47:00Z">
        <w:r w:rsidR="00AA023F">
          <w:rPr>
            <w:rFonts w:hint="eastAsia"/>
            <w:sz w:val="22"/>
            <w:szCs w:val="22"/>
            <w:lang w:eastAsia="ko-KR"/>
          </w:rPr>
          <w:t xml:space="preserve"> Committee</w:t>
        </w:r>
      </w:ins>
      <w:ins w:id="13" w:author="SungKwon Soh" w:date="2016-07-19T16:50:00Z">
        <w:r w:rsidR="00AA023F">
          <w:rPr>
            <w:rFonts w:hint="eastAsia"/>
            <w:sz w:val="22"/>
            <w:szCs w:val="22"/>
            <w:lang w:eastAsia="ko-KR"/>
          </w:rPr>
          <w:t xml:space="preserve"> (Circular No.: 2016/36)</w:t>
        </w:r>
      </w:ins>
      <w:ins w:id="14" w:author="SungKwon Soh" w:date="2016-07-19T16:47:00Z">
        <w:r w:rsidR="00AA023F">
          <w:rPr>
            <w:rFonts w:hint="eastAsia"/>
            <w:sz w:val="22"/>
            <w:szCs w:val="22"/>
            <w:lang w:eastAsia="ko-KR"/>
          </w:rPr>
          <w:t>.</w:t>
        </w:r>
      </w:ins>
      <w:r w:rsidR="00AA023F">
        <w:rPr>
          <w:rFonts w:hint="eastAsia"/>
          <w:sz w:val="22"/>
          <w:szCs w:val="22"/>
          <w:lang w:eastAsia="ko-KR"/>
        </w:rPr>
        <w:t xml:space="preserve"> </w:t>
      </w:r>
      <w:r w:rsidRPr="004975B7">
        <w:rPr>
          <w:sz w:val="22"/>
          <w:szCs w:val="22"/>
        </w:rPr>
        <w:t xml:space="preserve">The venue of the meeting will be </w:t>
      </w:r>
      <w:r w:rsidR="000A3938">
        <w:rPr>
          <w:lang w:val="en-US" w:eastAsia="zh-CN"/>
        </w:rPr>
        <w:t xml:space="preserve">The Stones </w:t>
      </w:r>
      <w:r w:rsidR="000A3938">
        <w:rPr>
          <w:rFonts w:hint="eastAsia"/>
          <w:lang w:val="en-US" w:eastAsia="ko-KR"/>
        </w:rPr>
        <w:t>H</w:t>
      </w:r>
      <w:r w:rsidR="00381206">
        <w:rPr>
          <w:lang w:val="en-US" w:eastAsia="zh-CN"/>
        </w:rPr>
        <w:t xml:space="preserve">otel in </w:t>
      </w:r>
      <w:proofErr w:type="spellStart"/>
      <w:r w:rsidR="00381206">
        <w:rPr>
          <w:lang w:val="en-US" w:eastAsia="zh-CN"/>
        </w:rPr>
        <w:t>Kuta</w:t>
      </w:r>
      <w:proofErr w:type="spellEnd"/>
      <w:r w:rsidR="00381206">
        <w:rPr>
          <w:lang w:val="en-US" w:eastAsia="zh-CN"/>
        </w:rPr>
        <w:t>, Bali Indonesia</w:t>
      </w:r>
      <w:r w:rsidRPr="004975B7">
        <w:rPr>
          <w:sz w:val="22"/>
          <w:szCs w:val="22"/>
        </w:rPr>
        <w:t>.</w:t>
      </w:r>
    </w:p>
    <w:p w:rsidR="002F3754" w:rsidRPr="004975B7" w:rsidRDefault="002F3754" w:rsidP="000A3938">
      <w:pPr>
        <w:adjustRightInd w:val="0"/>
        <w:snapToGrid w:val="0"/>
        <w:jc w:val="both"/>
        <w:rPr>
          <w:sz w:val="22"/>
          <w:szCs w:val="22"/>
        </w:rPr>
      </w:pPr>
    </w:p>
    <w:p w:rsidR="002F3754" w:rsidRPr="004975B7" w:rsidRDefault="002F3754" w:rsidP="000A3938">
      <w:pPr>
        <w:adjustRightInd w:val="0"/>
        <w:snapToGrid w:val="0"/>
        <w:jc w:val="both"/>
        <w:rPr>
          <w:sz w:val="22"/>
          <w:szCs w:val="22"/>
        </w:rPr>
      </w:pPr>
      <w:r w:rsidRPr="004975B7">
        <w:rPr>
          <w:sz w:val="22"/>
          <w:szCs w:val="22"/>
        </w:rPr>
        <w:t xml:space="preserve">The following documents </w:t>
      </w:r>
      <w:proofErr w:type="gramStart"/>
      <w:r w:rsidRPr="004975B7">
        <w:rPr>
          <w:sz w:val="22"/>
          <w:szCs w:val="22"/>
        </w:rPr>
        <w:t xml:space="preserve">are </w:t>
      </w:r>
      <w:r w:rsidR="00BE3468" w:rsidRPr="004975B7">
        <w:rPr>
          <w:sz w:val="22"/>
          <w:szCs w:val="22"/>
        </w:rPr>
        <w:t>posted</w:t>
      </w:r>
      <w:proofErr w:type="gramEnd"/>
      <w:r w:rsidR="00BE3468" w:rsidRPr="004975B7">
        <w:rPr>
          <w:sz w:val="22"/>
          <w:szCs w:val="22"/>
        </w:rPr>
        <w:t xml:space="preserve"> on the SC</w:t>
      </w:r>
      <w:r w:rsidR="00BF69A0" w:rsidRPr="004975B7">
        <w:rPr>
          <w:sz w:val="22"/>
          <w:szCs w:val="22"/>
        </w:rPr>
        <w:t>1</w:t>
      </w:r>
      <w:r w:rsidR="00381206">
        <w:rPr>
          <w:rFonts w:hint="eastAsia"/>
          <w:sz w:val="22"/>
          <w:szCs w:val="22"/>
          <w:lang w:eastAsia="ko-KR"/>
        </w:rPr>
        <w:t>2</w:t>
      </w:r>
      <w:r w:rsidRPr="004975B7">
        <w:rPr>
          <w:sz w:val="22"/>
          <w:szCs w:val="22"/>
        </w:rPr>
        <w:t xml:space="preserve"> website with this Notice:</w:t>
      </w:r>
    </w:p>
    <w:p w:rsidR="002F3754" w:rsidRPr="004975B7" w:rsidRDefault="002F3754" w:rsidP="000A3938">
      <w:pPr>
        <w:numPr>
          <w:ilvl w:val="0"/>
          <w:numId w:val="6"/>
        </w:numPr>
        <w:tabs>
          <w:tab w:val="clear" w:pos="360"/>
          <w:tab w:val="num" w:pos="720"/>
        </w:tabs>
        <w:adjustRightInd w:val="0"/>
        <w:snapToGrid w:val="0"/>
        <w:ind w:left="720"/>
        <w:jc w:val="both"/>
        <w:rPr>
          <w:sz w:val="22"/>
          <w:szCs w:val="22"/>
        </w:rPr>
      </w:pPr>
      <w:r w:rsidRPr="004975B7">
        <w:rPr>
          <w:sz w:val="22"/>
          <w:szCs w:val="22"/>
        </w:rPr>
        <w:t>Provisional agenda for the meeting (WPCFC-SC</w:t>
      </w:r>
      <w:r w:rsidR="00BF69A0" w:rsidRPr="004975B7">
        <w:rPr>
          <w:sz w:val="22"/>
          <w:szCs w:val="22"/>
        </w:rPr>
        <w:t>1</w:t>
      </w:r>
      <w:r w:rsidR="00381206">
        <w:rPr>
          <w:rFonts w:hint="eastAsia"/>
          <w:sz w:val="22"/>
          <w:szCs w:val="22"/>
          <w:lang w:eastAsia="ko-KR"/>
        </w:rPr>
        <w:t>2</w:t>
      </w:r>
      <w:r w:rsidRPr="004975B7">
        <w:rPr>
          <w:sz w:val="22"/>
          <w:szCs w:val="22"/>
        </w:rPr>
        <w:t>-201</w:t>
      </w:r>
      <w:r w:rsidR="00381206">
        <w:rPr>
          <w:rFonts w:hint="eastAsia"/>
          <w:sz w:val="22"/>
          <w:szCs w:val="22"/>
          <w:lang w:eastAsia="ko-KR"/>
        </w:rPr>
        <w:t>6</w:t>
      </w:r>
      <w:r w:rsidRPr="004975B7">
        <w:rPr>
          <w:sz w:val="22"/>
          <w:szCs w:val="22"/>
        </w:rPr>
        <w:t xml:space="preserve">/02); </w:t>
      </w:r>
    </w:p>
    <w:p w:rsidR="002F3754" w:rsidRPr="004975B7" w:rsidRDefault="002F3754" w:rsidP="000A3938">
      <w:pPr>
        <w:numPr>
          <w:ilvl w:val="0"/>
          <w:numId w:val="6"/>
        </w:numPr>
        <w:tabs>
          <w:tab w:val="clear" w:pos="360"/>
          <w:tab w:val="num" w:pos="720"/>
        </w:tabs>
        <w:adjustRightInd w:val="0"/>
        <w:snapToGrid w:val="0"/>
        <w:ind w:left="720"/>
        <w:jc w:val="both"/>
        <w:rPr>
          <w:sz w:val="22"/>
          <w:szCs w:val="22"/>
        </w:rPr>
      </w:pPr>
      <w:r w:rsidRPr="004975B7">
        <w:rPr>
          <w:sz w:val="22"/>
          <w:szCs w:val="22"/>
        </w:rPr>
        <w:t>Provisional annotated agenda for the meeting (WPCFC-</w:t>
      </w:r>
      <w:r w:rsidR="00813FD1" w:rsidRPr="004975B7">
        <w:rPr>
          <w:sz w:val="22"/>
          <w:szCs w:val="22"/>
        </w:rPr>
        <w:t>SC</w:t>
      </w:r>
      <w:r w:rsidR="00BF69A0" w:rsidRPr="004975B7">
        <w:rPr>
          <w:sz w:val="22"/>
          <w:szCs w:val="22"/>
        </w:rPr>
        <w:t>1</w:t>
      </w:r>
      <w:r w:rsidR="00381206">
        <w:rPr>
          <w:rFonts w:hint="eastAsia"/>
          <w:sz w:val="22"/>
          <w:szCs w:val="22"/>
          <w:lang w:eastAsia="ko-KR"/>
        </w:rPr>
        <w:t>2</w:t>
      </w:r>
      <w:r w:rsidRPr="004975B7">
        <w:rPr>
          <w:sz w:val="22"/>
          <w:szCs w:val="22"/>
        </w:rPr>
        <w:t>-</w:t>
      </w:r>
      <w:r w:rsidR="00813FD1" w:rsidRPr="004975B7">
        <w:rPr>
          <w:sz w:val="22"/>
          <w:szCs w:val="22"/>
        </w:rPr>
        <w:t>201</w:t>
      </w:r>
      <w:r w:rsidR="00381206">
        <w:rPr>
          <w:rFonts w:hint="eastAsia"/>
          <w:sz w:val="22"/>
          <w:szCs w:val="22"/>
          <w:lang w:eastAsia="ko-KR"/>
        </w:rPr>
        <w:t>6</w:t>
      </w:r>
      <w:r w:rsidRPr="004975B7">
        <w:rPr>
          <w:sz w:val="22"/>
          <w:szCs w:val="22"/>
        </w:rPr>
        <w:t>/03);</w:t>
      </w:r>
    </w:p>
    <w:p w:rsidR="002F3754" w:rsidRPr="004975B7" w:rsidRDefault="002F3754" w:rsidP="000A3938">
      <w:pPr>
        <w:numPr>
          <w:ilvl w:val="0"/>
          <w:numId w:val="6"/>
        </w:numPr>
        <w:tabs>
          <w:tab w:val="clear" w:pos="360"/>
          <w:tab w:val="num" w:pos="720"/>
        </w:tabs>
        <w:adjustRightInd w:val="0"/>
        <w:snapToGrid w:val="0"/>
        <w:ind w:left="720"/>
        <w:jc w:val="both"/>
        <w:rPr>
          <w:sz w:val="22"/>
          <w:szCs w:val="22"/>
        </w:rPr>
      </w:pPr>
      <w:r w:rsidRPr="004975B7">
        <w:rPr>
          <w:sz w:val="22"/>
          <w:szCs w:val="22"/>
        </w:rPr>
        <w:t>Indicative schedule for the meeting (WPCFC-</w:t>
      </w:r>
      <w:r w:rsidR="00813FD1" w:rsidRPr="004975B7">
        <w:rPr>
          <w:sz w:val="22"/>
          <w:szCs w:val="22"/>
        </w:rPr>
        <w:t>SC</w:t>
      </w:r>
      <w:r w:rsidR="00BF69A0" w:rsidRPr="004975B7">
        <w:rPr>
          <w:sz w:val="22"/>
          <w:szCs w:val="22"/>
        </w:rPr>
        <w:t>1</w:t>
      </w:r>
      <w:r w:rsidR="00381206">
        <w:rPr>
          <w:rFonts w:hint="eastAsia"/>
          <w:sz w:val="22"/>
          <w:szCs w:val="22"/>
          <w:lang w:eastAsia="ko-KR"/>
        </w:rPr>
        <w:t>2</w:t>
      </w:r>
      <w:r w:rsidRPr="004975B7">
        <w:rPr>
          <w:sz w:val="22"/>
          <w:szCs w:val="22"/>
        </w:rPr>
        <w:t>-</w:t>
      </w:r>
      <w:r w:rsidR="00813FD1" w:rsidRPr="004975B7">
        <w:rPr>
          <w:sz w:val="22"/>
          <w:szCs w:val="22"/>
        </w:rPr>
        <w:t>201</w:t>
      </w:r>
      <w:r w:rsidR="00381206">
        <w:rPr>
          <w:rFonts w:hint="eastAsia"/>
          <w:sz w:val="22"/>
          <w:szCs w:val="22"/>
          <w:lang w:eastAsia="ko-KR"/>
        </w:rPr>
        <w:t>6</w:t>
      </w:r>
      <w:r w:rsidRPr="004975B7">
        <w:rPr>
          <w:sz w:val="22"/>
          <w:szCs w:val="22"/>
        </w:rPr>
        <w:t>/04); and</w:t>
      </w:r>
    </w:p>
    <w:p w:rsidR="002F3754" w:rsidRPr="004975B7" w:rsidRDefault="002F3754" w:rsidP="000A3938">
      <w:pPr>
        <w:numPr>
          <w:ilvl w:val="0"/>
          <w:numId w:val="6"/>
        </w:numPr>
        <w:tabs>
          <w:tab w:val="clear" w:pos="360"/>
          <w:tab w:val="num" w:pos="720"/>
        </w:tabs>
        <w:adjustRightInd w:val="0"/>
        <w:snapToGrid w:val="0"/>
        <w:ind w:left="720"/>
        <w:jc w:val="both"/>
        <w:rPr>
          <w:sz w:val="22"/>
          <w:szCs w:val="22"/>
        </w:rPr>
      </w:pPr>
      <w:r w:rsidRPr="004975B7">
        <w:rPr>
          <w:sz w:val="22"/>
          <w:szCs w:val="22"/>
        </w:rPr>
        <w:t>Registration form (WPCFC-</w:t>
      </w:r>
      <w:r w:rsidR="00813FD1" w:rsidRPr="004975B7">
        <w:rPr>
          <w:sz w:val="22"/>
          <w:szCs w:val="22"/>
        </w:rPr>
        <w:t>SC</w:t>
      </w:r>
      <w:r w:rsidR="00BF69A0" w:rsidRPr="004975B7">
        <w:rPr>
          <w:sz w:val="22"/>
          <w:szCs w:val="22"/>
        </w:rPr>
        <w:t>1</w:t>
      </w:r>
      <w:r w:rsidR="00381206">
        <w:rPr>
          <w:rFonts w:hint="eastAsia"/>
          <w:sz w:val="22"/>
          <w:szCs w:val="22"/>
          <w:lang w:eastAsia="ko-KR"/>
        </w:rPr>
        <w:t>2</w:t>
      </w:r>
      <w:r w:rsidRPr="004975B7">
        <w:rPr>
          <w:sz w:val="22"/>
          <w:szCs w:val="22"/>
        </w:rPr>
        <w:t>-</w:t>
      </w:r>
      <w:r w:rsidR="00813FD1" w:rsidRPr="004975B7">
        <w:rPr>
          <w:sz w:val="22"/>
          <w:szCs w:val="22"/>
        </w:rPr>
        <w:t>201</w:t>
      </w:r>
      <w:r w:rsidR="00381206">
        <w:rPr>
          <w:rFonts w:hint="eastAsia"/>
          <w:sz w:val="22"/>
          <w:szCs w:val="22"/>
          <w:lang w:eastAsia="ko-KR"/>
        </w:rPr>
        <w:t>6</w:t>
      </w:r>
      <w:r w:rsidRPr="004975B7">
        <w:rPr>
          <w:sz w:val="22"/>
          <w:szCs w:val="22"/>
        </w:rPr>
        <w:t>/05).</w:t>
      </w:r>
    </w:p>
    <w:p w:rsidR="002F3754" w:rsidRPr="004975B7" w:rsidRDefault="002F3754" w:rsidP="000A3938">
      <w:pPr>
        <w:adjustRightInd w:val="0"/>
        <w:snapToGrid w:val="0"/>
        <w:jc w:val="both"/>
        <w:rPr>
          <w:b/>
          <w:bCs/>
          <w:sz w:val="22"/>
          <w:szCs w:val="22"/>
        </w:rPr>
      </w:pPr>
    </w:p>
    <w:p w:rsidR="00BF69A0" w:rsidRPr="004975B7" w:rsidRDefault="00BF69A0" w:rsidP="000A3938">
      <w:pPr>
        <w:adjustRightInd w:val="0"/>
        <w:snapToGrid w:val="0"/>
        <w:jc w:val="both"/>
        <w:rPr>
          <w:b/>
          <w:bCs/>
          <w:sz w:val="22"/>
          <w:szCs w:val="22"/>
        </w:rPr>
      </w:pPr>
      <w:r w:rsidRPr="004975B7">
        <w:rPr>
          <w:b/>
          <w:bCs/>
          <w:sz w:val="22"/>
          <w:szCs w:val="22"/>
        </w:rPr>
        <w:t>SC1</w:t>
      </w:r>
      <w:r w:rsidR="00381206">
        <w:rPr>
          <w:rFonts w:hint="eastAsia"/>
          <w:b/>
          <w:bCs/>
          <w:sz w:val="22"/>
          <w:szCs w:val="22"/>
          <w:lang w:eastAsia="ko-KR"/>
        </w:rPr>
        <w:t>2</w:t>
      </w:r>
      <w:r w:rsidRPr="004975B7">
        <w:rPr>
          <w:b/>
          <w:bCs/>
          <w:sz w:val="22"/>
          <w:szCs w:val="22"/>
        </w:rPr>
        <w:t xml:space="preserve"> meeting structure </w:t>
      </w:r>
    </w:p>
    <w:p w:rsidR="00BF69A0" w:rsidRPr="004975B7" w:rsidRDefault="00BF69A0" w:rsidP="000A3938">
      <w:pPr>
        <w:adjustRightInd w:val="0"/>
        <w:snapToGrid w:val="0"/>
        <w:jc w:val="both"/>
        <w:rPr>
          <w:bCs/>
          <w:sz w:val="22"/>
          <w:szCs w:val="22"/>
        </w:rPr>
      </w:pPr>
    </w:p>
    <w:p w:rsidR="00BF69A0" w:rsidRPr="004975B7" w:rsidRDefault="00BF69A0" w:rsidP="000A3938">
      <w:pPr>
        <w:adjustRightInd w:val="0"/>
        <w:snapToGrid w:val="0"/>
        <w:jc w:val="both"/>
        <w:rPr>
          <w:rFonts w:eastAsia="Times New Roman"/>
          <w:sz w:val="22"/>
          <w:szCs w:val="22"/>
        </w:rPr>
      </w:pPr>
      <w:r w:rsidRPr="004975B7">
        <w:rPr>
          <w:bCs/>
          <w:sz w:val="22"/>
          <w:szCs w:val="22"/>
        </w:rPr>
        <w:t>As decided at SC8, SC ha</w:t>
      </w:r>
      <w:r w:rsidRPr="004975B7">
        <w:rPr>
          <w:bCs/>
          <w:sz w:val="22"/>
          <w:szCs w:val="22"/>
          <w:lang w:eastAsia="ko-KR"/>
        </w:rPr>
        <w:t>s</w:t>
      </w:r>
      <w:r w:rsidRPr="004975B7">
        <w:rPr>
          <w:bCs/>
          <w:sz w:val="22"/>
          <w:szCs w:val="22"/>
        </w:rPr>
        <w:t xml:space="preserve"> four theme sessions </w:t>
      </w:r>
      <w:r w:rsidRPr="004975B7">
        <w:rPr>
          <w:bCs/>
          <w:sz w:val="22"/>
          <w:szCs w:val="22"/>
          <w:lang w:eastAsia="ko-KR"/>
        </w:rPr>
        <w:t>during the plenary</w:t>
      </w:r>
      <w:r w:rsidRPr="004975B7">
        <w:rPr>
          <w:bCs/>
          <w:sz w:val="22"/>
          <w:szCs w:val="22"/>
        </w:rPr>
        <w:t xml:space="preserve"> (Data and Statistics, </w:t>
      </w:r>
      <w:r w:rsidR="000A3938" w:rsidRPr="004975B7">
        <w:rPr>
          <w:bCs/>
          <w:sz w:val="22"/>
          <w:szCs w:val="22"/>
        </w:rPr>
        <w:t>Stock Assessment</w:t>
      </w:r>
      <w:r w:rsidR="000A3938">
        <w:rPr>
          <w:rFonts w:hint="eastAsia"/>
          <w:bCs/>
          <w:sz w:val="22"/>
          <w:szCs w:val="22"/>
          <w:lang w:eastAsia="ko-KR"/>
        </w:rPr>
        <w:t>,</w:t>
      </w:r>
      <w:r w:rsidR="000A3938" w:rsidRPr="004975B7">
        <w:rPr>
          <w:bCs/>
          <w:sz w:val="22"/>
          <w:szCs w:val="22"/>
        </w:rPr>
        <w:t xml:space="preserve"> Management Issues, </w:t>
      </w:r>
      <w:r w:rsidR="000A3938">
        <w:rPr>
          <w:rFonts w:hint="eastAsia"/>
          <w:bCs/>
          <w:sz w:val="22"/>
          <w:szCs w:val="22"/>
          <w:lang w:eastAsia="ko-KR"/>
        </w:rPr>
        <w:t xml:space="preserve">and </w:t>
      </w:r>
      <w:r w:rsidRPr="004975B7">
        <w:rPr>
          <w:bCs/>
          <w:sz w:val="22"/>
          <w:szCs w:val="22"/>
        </w:rPr>
        <w:t>Ecosystem and Bycatch</w:t>
      </w:r>
      <w:r w:rsidR="000A3938">
        <w:rPr>
          <w:rFonts w:hint="eastAsia"/>
          <w:bCs/>
          <w:sz w:val="22"/>
          <w:szCs w:val="22"/>
          <w:lang w:eastAsia="ko-KR"/>
        </w:rPr>
        <w:t xml:space="preserve"> Mitigation Theme</w:t>
      </w:r>
      <w:r w:rsidRPr="004975B7">
        <w:rPr>
          <w:bCs/>
          <w:sz w:val="22"/>
          <w:szCs w:val="22"/>
        </w:rPr>
        <w:t>). During SC1</w:t>
      </w:r>
      <w:r w:rsidR="00381206">
        <w:rPr>
          <w:rFonts w:hint="eastAsia"/>
          <w:bCs/>
          <w:sz w:val="22"/>
          <w:szCs w:val="22"/>
          <w:lang w:eastAsia="ko-KR"/>
        </w:rPr>
        <w:t>2</w:t>
      </w:r>
      <w:r w:rsidRPr="004975B7">
        <w:rPr>
          <w:bCs/>
          <w:sz w:val="22"/>
          <w:szCs w:val="22"/>
        </w:rPr>
        <w:t xml:space="preserve">, steering committee meetings </w:t>
      </w:r>
      <w:proofErr w:type="gramStart"/>
      <w:r w:rsidRPr="004975B7">
        <w:rPr>
          <w:bCs/>
          <w:sz w:val="22"/>
          <w:szCs w:val="22"/>
        </w:rPr>
        <w:t>will be held</w:t>
      </w:r>
      <w:proofErr w:type="gramEnd"/>
      <w:r w:rsidRPr="004975B7">
        <w:rPr>
          <w:bCs/>
          <w:sz w:val="22"/>
          <w:szCs w:val="22"/>
        </w:rPr>
        <w:t xml:space="preserve"> for the Japan Trust Fund</w:t>
      </w:r>
      <w:r w:rsidR="00AE672A" w:rsidRPr="004975B7">
        <w:rPr>
          <w:bCs/>
          <w:sz w:val="22"/>
          <w:szCs w:val="22"/>
          <w:lang w:eastAsia="ko-KR"/>
        </w:rPr>
        <w:t xml:space="preserve"> </w:t>
      </w:r>
      <w:r w:rsidRPr="004975B7">
        <w:rPr>
          <w:bCs/>
          <w:sz w:val="22"/>
          <w:szCs w:val="22"/>
          <w:lang w:eastAsia="ko-KR"/>
        </w:rPr>
        <w:t>and</w:t>
      </w:r>
      <w:r w:rsidRPr="004975B7">
        <w:rPr>
          <w:bCs/>
          <w:sz w:val="22"/>
          <w:szCs w:val="22"/>
        </w:rPr>
        <w:t xml:space="preserve"> the Pacific Tuna Tagging Project</w:t>
      </w:r>
      <w:r w:rsidRPr="004975B7">
        <w:rPr>
          <w:bCs/>
          <w:sz w:val="22"/>
          <w:szCs w:val="22"/>
          <w:lang w:eastAsia="ko-KR"/>
        </w:rPr>
        <w:t>.</w:t>
      </w:r>
      <w:r w:rsidRPr="004975B7">
        <w:rPr>
          <w:bCs/>
          <w:sz w:val="22"/>
          <w:szCs w:val="22"/>
        </w:rPr>
        <w:t xml:space="preserve"> Informal small group meetings </w:t>
      </w:r>
      <w:proofErr w:type="gramStart"/>
      <w:r w:rsidRPr="004975B7">
        <w:rPr>
          <w:bCs/>
          <w:sz w:val="22"/>
          <w:szCs w:val="22"/>
        </w:rPr>
        <w:t>may be held</w:t>
      </w:r>
      <w:proofErr w:type="gramEnd"/>
      <w:r w:rsidRPr="004975B7">
        <w:rPr>
          <w:bCs/>
          <w:sz w:val="22"/>
          <w:szCs w:val="22"/>
        </w:rPr>
        <w:t xml:space="preserve"> in the margins of the plenary.</w:t>
      </w:r>
    </w:p>
    <w:p w:rsidR="005944D3" w:rsidRPr="004975B7" w:rsidRDefault="005944D3" w:rsidP="000A3938">
      <w:pPr>
        <w:adjustRightInd w:val="0"/>
        <w:snapToGrid w:val="0"/>
        <w:jc w:val="both"/>
        <w:rPr>
          <w:bCs/>
          <w:sz w:val="22"/>
          <w:szCs w:val="22"/>
        </w:rPr>
      </w:pPr>
    </w:p>
    <w:p w:rsidR="002F3754" w:rsidRPr="004975B7" w:rsidRDefault="002F3754" w:rsidP="000A3938">
      <w:pPr>
        <w:adjustRightInd w:val="0"/>
        <w:snapToGrid w:val="0"/>
        <w:jc w:val="both"/>
        <w:rPr>
          <w:b/>
          <w:bCs/>
          <w:sz w:val="22"/>
          <w:szCs w:val="22"/>
        </w:rPr>
      </w:pPr>
      <w:r w:rsidRPr="004975B7">
        <w:rPr>
          <w:b/>
          <w:bCs/>
          <w:sz w:val="22"/>
          <w:szCs w:val="22"/>
        </w:rPr>
        <w:t>Registration</w:t>
      </w:r>
    </w:p>
    <w:p w:rsidR="002F3754" w:rsidRPr="004975B7" w:rsidRDefault="002F3754" w:rsidP="000A3938">
      <w:pPr>
        <w:adjustRightInd w:val="0"/>
        <w:snapToGrid w:val="0"/>
        <w:jc w:val="both"/>
        <w:rPr>
          <w:b/>
          <w:bCs/>
          <w:sz w:val="22"/>
          <w:szCs w:val="22"/>
        </w:rPr>
      </w:pPr>
    </w:p>
    <w:p w:rsidR="002F3754" w:rsidRPr="004975B7" w:rsidRDefault="002F3754" w:rsidP="000A3938">
      <w:pPr>
        <w:adjustRightInd w:val="0"/>
        <w:snapToGrid w:val="0"/>
        <w:jc w:val="both"/>
        <w:rPr>
          <w:sz w:val="22"/>
          <w:szCs w:val="22"/>
        </w:rPr>
      </w:pPr>
      <w:r w:rsidRPr="004975B7">
        <w:rPr>
          <w:sz w:val="22"/>
          <w:szCs w:val="22"/>
        </w:rPr>
        <w:t xml:space="preserve">Participants </w:t>
      </w:r>
      <w:r w:rsidR="00A03499" w:rsidRPr="004975B7">
        <w:rPr>
          <w:sz w:val="22"/>
          <w:szCs w:val="22"/>
          <w:lang w:eastAsia="ko-KR"/>
        </w:rPr>
        <w:t>should</w:t>
      </w:r>
      <w:r w:rsidRPr="004975B7">
        <w:rPr>
          <w:sz w:val="22"/>
          <w:szCs w:val="22"/>
        </w:rPr>
        <w:t xml:space="preserve"> use web registration</w:t>
      </w:r>
      <w:r w:rsidR="00BF69A0" w:rsidRPr="004975B7">
        <w:rPr>
          <w:sz w:val="22"/>
          <w:szCs w:val="22"/>
        </w:rPr>
        <w:t xml:space="preserve"> (</w:t>
      </w:r>
      <w:hyperlink r:id="rId10" w:history="1">
        <w:r w:rsidR="00C34656" w:rsidRPr="00DE6AF0">
          <w:rPr>
            <w:rStyle w:val="Hyperlink"/>
            <w:sz w:val="22"/>
            <w:szCs w:val="22"/>
          </w:rPr>
          <w:t>https://www.wcpfc.int/node/27289</w:t>
        </w:r>
      </w:hyperlink>
      <w:r w:rsidR="00BF69A0" w:rsidRPr="004975B7">
        <w:rPr>
          <w:sz w:val="22"/>
          <w:szCs w:val="22"/>
        </w:rPr>
        <w:t>)</w:t>
      </w:r>
      <w:r w:rsidRPr="004975B7">
        <w:rPr>
          <w:sz w:val="22"/>
          <w:szCs w:val="22"/>
        </w:rPr>
        <w:t xml:space="preserve">. For those delegations with more than one </w:t>
      </w:r>
      <w:r w:rsidR="005F3D14" w:rsidRPr="004975B7">
        <w:rPr>
          <w:sz w:val="22"/>
          <w:szCs w:val="22"/>
        </w:rPr>
        <w:t>delegate</w:t>
      </w:r>
      <w:r w:rsidR="00A03499" w:rsidRPr="004975B7">
        <w:rPr>
          <w:sz w:val="22"/>
          <w:szCs w:val="22"/>
          <w:lang w:eastAsia="ko-KR"/>
        </w:rPr>
        <w:t xml:space="preserve"> (or with difficulties in accessing our on-line registration)</w:t>
      </w:r>
      <w:r w:rsidRPr="004975B7">
        <w:rPr>
          <w:sz w:val="22"/>
          <w:szCs w:val="22"/>
        </w:rPr>
        <w:t xml:space="preserve">, </w:t>
      </w:r>
      <w:r w:rsidR="00E41183" w:rsidRPr="004975B7">
        <w:rPr>
          <w:sz w:val="22"/>
          <w:szCs w:val="22"/>
          <w:lang w:eastAsia="ko-KR"/>
        </w:rPr>
        <w:t xml:space="preserve">a batch </w:t>
      </w:r>
      <w:r w:rsidRPr="004975B7">
        <w:rPr>
          <w:sz w:val="22"/>
          <w:szCs w:val="22"/>
        </w:rPr>
        <w:t>registration</w:t>
      </w:r>
      <w:r w:rsidR="00A03499" w:rsidRPr="004975B7">
        <w:rPr>
          <w:sz w:val="22"/>
          <w:szCs w:val="22"/>
          <w:lang w:eastAsia="ko-KR"/>
        </w:rPr>
        <w:t xml:space="preserve"> will be submitted to the Secretariat (</w:t>
      </w:r>
      <w:hyperlink r:id="rId11" w:history="1">
        <w:r w:rsidR="00A03499" w:rsidRPr="004975B7">
          <w:rPr>
            <w:rStyle w:val="Hyperlink"/>
            <w:sz w:val="22"/>
            <w:szCs w:val="22"/>
            <w:lang w:eastAsia="ko-KR"/>
          </w:rPr>
          <w:t>Lucille.Martinez</w:t>
        </w:r>
        <w:r w:rsidR="00A03499" w:rsidRPr="004975B7">
          <w:rPr>
            <w:rStyle w:val="Hyperlink"/>
            <w:sz w:val="22"/>
            <w:szCs w:val="22"/>
          </w:rPr>
          <w:t>@wcpfc.int</w:t>
        </w:r>
      </w:hyperlink>
      <w:r w:rsidR="00A03499" w:rsidRPr="004975B7">
        <w:rPr>
          <w:sz w:val="22"/>
          <w:szCs w:val="22"/>
        </w:rPr>
        <w:t>)</w:t>
      </w:r>
      <w:r w:rsidRPr="004975B7">
        <w:rPr>
          <w:sz w:val="22"/>
          <w:szCs w:val="22"/>
        </w:rPr>
        <w:t xml:space="preserve"> </w:t>
      </w:r>
      <w:r w:rsidR="00A03499" w:rsidRPr="004975B7">
        <w:rPr>
          <w:sz w:val="22"/>
          <w:szCs w:val="22"/>
          <w:lang w:eastAsia="ko-KR"/>
        </w:rPr>
        <w:t xml:space="preserve">at the earliest convenient, but no later than </w:t>
      </w:r>
      <w:r w:rsidR="00DE1B85">
        <w:rPr>
          <w:rFonts w:hint="eastAsia"/>
          <w:b/>
          <w:sz w:val="22"/>
          <w:szCs w:val="22"/>
          <w:lang w:eastAsia="ko-KR"/>
        </w:rPr>
        <w:t>15</w:t>
      </w:r>
      <w:r w:rsidR="00A03499" w:rsidRPr="004975B7">
        <w:rPr>
          <w:b/>
          <w:sz w:val="22"/>
          <w:szCs w:val="22"/>
          <w:lang w:eastAsia="ko-KR"/>
        </w:rPr>
        <w:t xml:space="preserve"> July 201</w:t>
      </w:r>
      <w:r w:rsidR="00DE1B85">
        <w:rPr>
          <w:rFonts w:hint="eastAsia"/>
          <w:b/>
          <w:sz w:val="22"/>
          <w:szCs w:val="22"/>
          <w:lang w:eastAsia="ko-KR"/>
        </w:rPr>
        <w:t>6</w:t>
      </w:r>
      <w:r w:rsidR="00A03499" w:rsidRPr="004975B7">
        <w:rPr>
          <w:sz w:val="22"/>
          <w:szCs w:val="22"/>
          <w:lang w:eastAsia="ko-KR"/>
        </w:rPr>
        <w:t>, for compilation of a provisional list of participants</w:t>
      </w:r>
      <w:r w:rsidRPr="004975B7">
        <w:rPr>
          <w:sz w:val="22"/>
          <w:szCs w:val="22"/>
        </w:rPr>
        <w:t xml:space="preserve">. </w:t>
      </w:r>
    </w:p>
    <w:p w:rsidR="002F3754" w:rsidRPr="004975B7" w:rsidRDefault="002F3754" w:rsidP="000A3938">
      <w:pPr>
        <w:adjustRightInd w:val="0"/>
        <w:snapToGrid w:val="0"/>
        <w:jc w:val="both"/>
        <w:rPr>
          <w:sz w:val="22"/>
          <w:szCs w:val="22"/>
        </w:rPr>
      </w:pPr>
    </w:p>
    <w:p w:rsidR="002F3754" w:rsidRPr="004975B7" w:rsidRDefault="002F3754" w:rsidP="000A3938">
      <w:pPr>
        <w:adjustRightInd w:val="0"/>
        <w:snapToGrid w:val="0"/>
        <w:jc w:val="both"/>
        <w:rPr>
          <w:b/>
          <w:bCs/>
          <w:sz w:val="22"/>
          <w:szCs w:val="22"/>
          <w:lang w:eastAsia="ko-KR"/>
        </w:rPr>
      </w:pPr>
      <w:r w:rsidRPr="004975B7">
        <w:rPr>
          <w:b/>
          <w:bCs/>
          <w:sz w:val="22"/>
          <w:szCs w:val="22"/>
        </w:rPr>
        <w:t>Head</w:t>
      </w:r>
      <w:r w:rsidR="00FA2360" w:rsidRPr="004975B7">
        <w:rPr>
          <w:b/>
          <w:bCs/>
          <w:sz w:val="22"/>
          <w:szCs w:val="22"/>
          <w:lang w:eastAsia="ko-KR"/>
        </w:rPr>
        <w:t>s</w:t>
      </w:r>
      <w:r w:rsidRPr="004975B7">
        <w:rPr>
          <w:b/>
          <w:bCs/>
          <w:sz w:val="22"/>
          <w:szCs w:val="22"/>
        </w:rPr>
        <w:t xml:space="preserve"> of Delegation</w:t>
      </w:r>
      <w:r w:rsidR="00FA2360" w:rsidRPr="004975B7">
        <w:rPr>
          <w:b/>
          <w:bCs/>
          <w:sz w:val="22"/>
          <w:szCs w:val="22"/>
          <w:lang w:eastAsia="ko-KR"/>
        </w:rPr>
        <w:t xml:space="preserve"> meeting</w:t>
      </w:r>
      <w:r w:rsidR="00DE1B85">
        <w:rPr>
          <w:rFonts w:hint="eastAsia"/>
          <w:b/>
          <w:bCs/>
          <w:sz w:val="22"/>
          <w:szCs w:val="22"/>
          <w:lang w:eastAsia="ko-KR"/>
        </w:rPr>
        <w:t xml:space="preserve"> and </w:t>
      </w:r>
      <w:proofErr w:type="gramStart"/>
      <w:r w:rsidR="00DE1B85">
        <w:rPr>
          <w:rFonts w:hint="eastAsia"/>
          <w:b/>
          <w:bCs/>
          <w:sz w:val="22"/>
          <w:szCs w:val="22"/>
          <w:lang w:eastAsia="ko-KR"/>
        </w:rPr>
        <w:t>Convener</w:t>
      </w:r>
      <w:r w:rsidR="00DE1B85">
        <w:rPr>
          <w:b/>
          <w:bCs/>
          <w:sz w:val="22"/>
          <w:szCs w:val="22"/>
          <w:lang w:eastAsia="ko-KR"/>
        </w:rPr>
        <w:t>’</w:t>
      </w:r>
      <w:r w:rsidR="00DE1B85">
        <w:rPr>
          <w:rFonts w:hint="eastAsia"/>
          <w:b/>
          <w:bCs/>
          <w:sz w:val="22"/>
          <w:szCs w:val="22"/>
          <w:lang w:eastAsia="ko-KR"/>
        </w:rPr>
        <w:t>s</w:t>
      </w:r>
      <w:proofErr w:type="gramEnd"/>
      <w:r w:rsidR="00DE1B85">
        <w:rPr>
          <w:rFonts w:hint="eastAsia"/>
          <w:b/>
          <w:bCs/>
          <w:sz w:val="22"/>
          <w:szCs w:val="22"/>
          <w:lang w:eastAsia="ko-KR"/>
        </w:rPr>
        <w:t xml:space="preserve"> meeting</w:t>
      </w:r>
    </w:p>
    <w:p w:rsidR="002F3754" w:rsidRPr="004975B7" w:rsidRDefault="002F3754" w:rsidP="000A3938">
      <w:pPr>
        <w:adjustRightInd w:val="0"/>
        <w:snapToGrid w:val="0"/>
        <w:jc w:val="both"/>
        <w:rPr>
          <w:b/>
          <w:bCs/>
          <w:sz w:val="22"/>
          <w:szCs w:val="22"/>
        </w:rPr>
      </w:pPr>
    </w:p>
    <w:p w:rsidR="00796010" w:rsidRPr="004975B7" w:rsidRDefault="002F3754" w:rsidP="000A3938">
      <w:pPr>
        <w:autoSpaceDE w:val="0"/>
        <w:autoSpaceDN w:val="0"/>
        <w:adjustRightInd w:val="0"/>
        <w:jc w:val="both"/>
        <w:rPr>
          <w:sz w:val="22"/>
          <w:szCs w:val="22"/>
          <w:lang w:eastAsia="ko-KR"/>
        </w:rPr>
      </w:pPr>
      <w:r w:rsidRPr="004975B7">
        <w:rPr>
          <w:sz w:val="22"/>
          <w:szCs w:val="22"/>
        </w:rPr>
        <w:t xml:space="preserve">Heads of Delegation </w:t>
      </w:r>
      <w:r w:rsidR="00FA2360" w:rsidRPr="004975B7">
        <w:rPr>
          <w:sz w:val="22"/>
          <w:szCs w:val="22"/>
          <w:lang w:eastAsia="ko-KR"/>
        </w:rPr>
        <w:t xml:space="preserve">meeting </w:t>
      </w:r>
      <w:proofErr w:type="gramStart"/>
      <w:r w:rsidRPr="004975B7">
        <w:rPr>
          <w:sz w:val="22"/>
          <w:szCs w:val="22"/>
        </w:rPr>
        <w:t>will be held</w:t>
      </w:r>
      <w:proofErr w:type="gramEnd"/>
      <w:r w:rsidRPr="004975B7">
        <w:rPr>
          <w:sz w:val="22"/>
          <w:szCs w:val="22"/>
        </w:rPr>
        <w:t xml:space="preserve"> </w:t>
      </w:r>
      <w:r w:rsidR="005F3D14" w:rsidRPr="004975B7">
        <w:rPr>
          <w:sz w:val="22"/>
          <w:szCs w:val="22"/>
        </w:rPr>
        <w:t xml:space="preserve">at </w:t>
      </w:r>
      <w:r w:rsidR="00DE1B85">
        <w:rPr>
          <w:rFonts w:hint="eastAsia"/>
          <w:lang w:val="en-US" w:eastAsia="ko-KR"/>
        </w:rPr>
        <w:t>T</w:t>
      </w:r>
      <w:r w:rsidR="00DE1B85">
        <w:rPr>
          <w:lang w:val="en-US" w:eastAsia="zh-CN"/>
        </w:rPr>
        <w:t>he Stones</w:t>
      </w:r>
      <w:r w:rsidR="00DE1B85">
        <w:rPr>
          <w:rFonts w:hint="eastAsia"/>
          <w:lang w:val="en-US" w:eastAsia="ko-KR"/>
        </w:rPr>
        <w:t xml:space="preserve"> H</w:t>
      </w:r>
      <w:r w:rsidR="00DE1B85">
        <w:rPr>
          <w:lang w:val="en-US" w:eastAsia="zh-CN"/>
        </w:rPr>
        <w:t xml:space="preserve">otel in </w:t>
      </w:r>
      <w:proofErr w:type="spellStart"/>
      <w:r w:rsidR="00DE1B85">
        <w:rPr>
          <w:lang w:val="en-US" w:eastAsia="zh-CN"/>
        </w:rPr>
        <w:t>Kuta</w:t>
      </w:r>
      <w:proofErr w:type="spellEnd"/>
      <w:r w:rsidR="00DE1B85">
        <w:rPr>
          <w:lang w:val="en-US" w:eastAsia="zh-CN"/>
        </w:rPr>
        <w:t>, Bali Indonesia</w:t>
      </w:r>
      <w:r w:rsidR="00DE1B85">
        <w:rPr>
          <w:rFonts w:hint="eastAsia"/>
          <w:sz w:val="22"/>
          <w:szCs w:val="22"/>
          <w:lang w:eastAsia="ko-KR"/>
        </w:rPr>
        <w:t xml:space="preserve"> </w:t>
      </w:r>
      <w:r w:rsidR="00FA2360" w:rsidRPr="004975B7">
        <w:rPr>
          <w:sz w:val="22"/>
          <w:szCs w:val="22"/>
          <w:lang w:eastAsia="ko-KR"/>
        </w:rPr>
        <w:t xml:space="preserve">at </w:t>
      </w:r>
      <w:r w:rsidR="00DE1B85">
        <w:rPr>
          <w:b/>
          <w:sz w:val="22"/>
          <w:szCs w:val="22"/>
          <w:lang w:eastAsia="ko-KR"/>
        </w:rPr>
        <w:t>16:00</w:t>
      </w:r>
      <w:r w:rsidR="00DE1B85">
        <w:rPr>
          <w:rFonts w:hint="eastAsia"/>
          <w:b/>
          <w:sz w:val="22"/>
          <w:szCs w:val="22"/>
          <w:lang w:eastAsia="ko-KR"/>
        </w:rPr>
        <w:t>, 2</w:t>
      </w:r>
      <w:r w:rsidRPr="004975B7">
        <w:rPr>
          <w:b/>
          <w:sz w:val="22"/>
          <w:szCs w:val="22"/>
        </w:rPr>
        <w:t xml:space="preserve"> August </w:t>
      </w:r>
      <w:r w:rsidR="00813FD1" w:rsidRPr="004975B7">
        <w:rPr>
          <w:b/>
          <w:sz w:val="22"/>
          <w:szCs w:val="22"/>
        </w:rPr>
        <w:t>201</w:t>
      </w:r>
      <w:r w:rsidR="00DE1B85">
        <w:rPr>
          <w:rFonts w:hint="eastAsia"/>
          <w:b/>
          <w:sz w:val="22"/>
          <w:szCs w:val="22"/>
          <w:lang w:eastAsia="ko-KR"/>
        </w:rPr>
        <w:t>6</w:t>
      </w:r>
      <w:r w:rsidR="00FA2360" w:rsidRPr="004975B7">
        <w:rPr>
          <w:sz w:val="22"/>
          <w:szCs w:val="22"/>
          <w:lang w:eastAsia="ko-KR"/>
        </w:rPr>
        <w:t>,</w:t>
      </w:r>
      <w:r w:rsidR="00FA2360" w:rsidRPr="004975B7" w:rsidDel="00FA2360">
        <w:rPr>
          <w:sz w:val="22"/>
          <w:szCs w:val="22"/>
        </w:rPr>
        <w:t xml:space="preserve"> </w:t>
      </w:r>
      <w:r w:rsidRPr="004975B7">
        <w:rPr>
          <w:sz w:val="22"/>
          <w:szCs w:val="22"/>
        </w:rPr>
        <w:t>convened by the SC Chair</w:t>
      </w:r>
      <w:r w:rsidR="00FA2360" w:rsidRPr="004975B7">
        <w:rPr>
          <w:sz w:val="22"/>
          <w:szCs w:val="22"/>
          <w:lang w:eastAsia="ko-KR"/>
        </w:rPr>
        <w:t>.</w:t>
      </w:r>
      <w:r w:rsidRPr="004975B7">
        <w:rPr>
          <w:sz w:val="22"/>
          <w:szCs w:val="22"/>
        </w:rPr>
        <w:t xml:space="preserve"> </w:t>
      </w:r>
      <w:r w:rsidR="00796010" w:rsidRPr="004975B7">
        <w:rPr>
          <w:sz w:val="22"/>
          <w:szCs w:val="22"/>
        </w:rPr>
        <w:t xml:space="preserve">All theme conveners </w:t>
      </w:r>
      <w:proofErr w:type="gramStart"/>
      <w:r w:rsidR="00796010" w:rsidRPr="004975B7">
        <w:rPr>
          <w:sz w:val="22"/>
          <w:szCs w:val="22"/>
        </w:rPr>
        <w:t>are expected</w:t>
      </w:r>
      <w:proofErr w:type="gramEnd"/>
      <w:r w:rsidR="00796010" w:rsidRPr="004975B7">
        <w:rPr>
          <w:sz w:val="22"/>
          <w:szCs w:val="22"/>
        </w:rPr>
        <w:t xml:space="preserve"> to attend. </w:t>
      </w:r>
    </w:p>
    <w:p w:rsidR="00796010" w:rsidRPr="004975B7" w:rsidRDefault="00796010" w:rsidP="000A3938">
      <w:pPr>
        <w:adjustRightInd w:val="0"/>
        <w:snapToGrid w:val="0"/>
        <w:jc w:val="both"/>
        <w:rPr>
          <w:sz w:val="22"/>
          <w:szCs w:val="22"/>
          <w:lang w:eastAsia="ko-KR"/>
        </w:rPr>
      </w:pPr>
    </w:p>
    <w:p w:rsidR="00796010" w:rsidRPr="004975B7" w:rsidRDefault="00796010" w:rsidP="000A3938">
      <w:pPr>
        <w:adjustRightInd w:val="0"/>
        <w:snapToGrid w:val="0"/>
        <w:jc w:val="both"/>
        <w:rPr>
          <w:bCs/>
          <w:sz w:val="22"/>
          <w:szCs w:val="22"/>
          <w:lang w:eastAsia="ko-KR"/>
        </w:rPr>
      </w:pPr>
      <w:r w:rsidRPr="004975B7">
        <w:rPr>
          <w:sz w:val="22"/>
          <w:szCs w:val="22"/>
          <w:lang w:eastAsia="ko-KR"/>
        </w:rPr>
        <w:lastRenderedPageBreak/>
        <w:t xml:space="preserve">Convener’s Meeting with </w:t>
      </w:r>
      <w:r w:rsidR="004975B7" w:rsidRPr="004975B7">
        <w:rPr>
          <w:sz w:val="22"/>
          <w:szCs w:val="22"/>
          <w:lang w:eastAsia="ko-KR"/>
        </w:rPr>
        <w:t xml:space="preserve">the </w:t>
      </w:r>
      <w:r w:rsidRPr="004975B7">
        <w:rPr>
          <w:sz w:val="22"/>
          <w:szCs w:val="22"/>
          <w:lang w:eastAsia="ko-KR"/>
        </w:rPr>
        <w:t xml:space="preserve">SC Chair </w:t>
      </w:r>
      <w:proofErr w:type="gramStart"/>
      <w:r w:rsidRPr="004975B7">
        <w:rPr>
          <w:sz w:val="22"/>
          <w:szCs w:val="22"/>
          <w:lang w:eastAsia="ko-KR"/>
        </w:rPr>
        <w:t>will be held</w:t>
      </w:r>
      <w:proofErr w:type="gramEnd"/>
      <w:r w:rsidRPr="004975B7">
        <w:rPr>
          <w:sz w:val="22"/>
          <w:szCs w:val="22"/>
          <w:lang w:eastAsia="ko-KR"/>
        </w:rPr>
        <w:t xml:space="preserve"> </w:t>
      </w:r>
      <w:r w:rsidR="00416D03" w:rsidRPr="004975B7">
        <w:rPr>
          <w:sz w:val="22"/>
          <w:szCs w:val="22"/>
          <w:lang w:eastAsia="ko-KR"/>
        </w:rPr>
        <w:t>immediately prior to the HOD meeting</w:t>
      </w:r>
      <w:r w:rsidRPr="004975B7">
        <w:rPr>
          <w:sz w:val="22"/>
          <w:szCs w:val="22"/>
          <w:lang w:eastAsia="ko-KR"/>
        </w:rPr>
        <w:t xml:space="preserve"> </w:t>
      </w:r>
      <w:r w:rsidR="00FA2360" w:rsidRPr="004975B7">
        <w:rPr>
          <w:sz w:val="22"/>
          <w:szCs w:val="22"/>
          <w:lang w:eastAsia="ko-KR"/>
        </w:rPr>
        <w:t xml:space="preserve">at </w:t>
      </w:r>
      <w:r w:rsidR="00FA2360" w:rsidRPr="004975B7">
        <w:rPr>
          <w:b/>
          <w:sz w:val="22"/>
          <w:szCs w:val="22"/>
          <w:lang w:eastAsia="ko-KR"/>
        </w:rPr>
        <w:t>14:00,</w:t>
      </w:r>
      <w:r w:rsidRPr="004975B7">
        <w:rPr>
          <w:b/>
          <w:sz w:val="22"/>
          <w:szCs w:val="22"/>
          <w:lang w:eastAsia="ko-KR"/>
        </w:rPr>
        <w:t xml:space="preserve"> </w:t>
      </w:r>
      <w:r w:rsidR="00DE1B85">
        <w:rPr>
          <w:rFonts w:hint="eastAsia"/>
          <w:b/>
          <w:bCs/>
          <w:sz w:val="22"/>
          <w:szCs w:val="22"/>
          <w:lang w:eastAsia="ko-KR"/>
        </w:rPr>
        <w:t>2</w:t>
      </w:r>
      <w:r w:rsidRPr="004975B7">
        <w:rPr>
          <w:b/>
          <w:bCs/>
          <w:sz w:val="22"/>
          <w:szCs w:val="22"/>
        </w:rPr>
        <w:t xml:space="preserve"> August 201</w:t>
      </w:r>
      <w:r w:rsidR="00DE1B85">
        <w:rPr>
          <w:rFonts w:hint="eastAsia"/>
          <w:b/>
          <w:bCs/>
          <w:sz w:val="22"/>
          <w:szCs w:val="22"/>
          <w:lang w:eastAsia="ko-KR"/>
        </w:rPr>
        <w:t>6</w:t>
      </w:r>
      <w:r w:rsidR="00416D03" w:rsidRPr="004975B7">
        <w:rPr>
          <w:bCs/>
          <w:sz w:val="22"/>
          <w:szCs w:val="22"/>
        </w:rPr>
        <w:t>.</w:t>
      </w:r>
      <w:r w:rsidRPr="004975B7">
        <w:rPr>
          <w:bCs/>
          <w:sz w:val="22"/>
          <w:szCs w:val="22"/>
          <w:lang w:eastAsia="ko-KR"/>
        </w:rPr>
        <w:t xml:space="preserve"> </w:t>
      </w:r>
      <w:r w:rsidR="004975B7" w:rsidRPr="004975B7">
        <w:rPr>
          <w:bCs/>
          <w:sz w:val="22"/>
          <w:szCs w:val="22"/>
          <w:lang w:eastAsia="ko-KR"/>
        </w:rPr>
        <w:t xml:space="preserve">The </w:t>
      </w:r>
      <w:r w:rsidRPr="004975B7">
        <w:rPr>
          <w:bCs/>
          <w:sz w:val="22"/>
          <w:szCs w:val="22"/>
          <w:lang w:eastAsia="ko-KR"/>
        </w:rPr>
        <w:t>SC Chair and the Conveners will finalize their theme session arrangements and meeting procedure.</w:t>
      </w:r>
    </w:p>
    <w:p w:rsidR="00796010" w:rsidRPr="004975B7" w:rsidRDefault="00796010" w:rsidP="000A3938">
      <w:pPr>
        <w:adjustRightInd w:val="0"/>
        <w:snapToGrid w:val="0"/>
        <w:jc w:val="both"/>
        <w:rPr>
          <w:sz w:val="22"/>
          <w:szCs w:val="22"/>
        </w:rPr>
      </w:pPr>
    </w:p>
    <w:p w:rsidR="009B3CB8" w:rsidRPr="004975B7" w:rsidRDefault="009B3CB8" w:rsidP="000A3938">
      <w:pPr>
        <w:adjustRightInd w:val="0"/>
        <w:snapToGrid w:val="0"/>
        <w:jc w:val="both"/>
        <w:rPr>
          <w:b/>
          <w:bCs/>
          <w:sz w:val="22"/>
          <w:szCs w:val="22"/>
        </w:rPr>
      </w:pPr>
      <w:r w:rsidRPr="004975B7">
        <w:rPr>
          <w:b/>
          <w:sz w:val="22"/>
          <w:szCs w:val="22"/>
          <w:lang w:eastAsia="ko-KR"/>
        </w:rPr>
        <w:t>Guidelines for submitting meeting papers</w:t>
      </w:r>
    </w:p>
    <w:p w:rsidR="009B3CB8" w:rsidRPr="004975B7" w:rsidRDefault="009B3CB8" w:rsidP="000A3938">
      <w:pPr>
        <w:adjustRightInd w:val="0"/>
        <w:snapToGrid w:val="0"/>
        <w:jc w:val="both"/>
        <w:rPr>
          <w:b/>
          <w:bCs/>
          <w:sz w:val="22"/>
          <w:szCs w:val="22"/>
        </w:rPr>
      </w:pPr>
    </w:p>
    <w:p w:rsidR="009B3CB8" w:rsidRPr="004975B7" w:rsidRDefault="009B3CB8" w:rsidP="000A3938">
      <w:pPr>
        <w:adjustRightInd w:val="0"/>
        <w:snapToGrid w:val="0"/>
        <w:jc w:val="both"/>
        <w:rPr>
          <w:sz w:val="22"/>
          <w:szCs w:val="22"/>
        </w:rPr>
      </w:pPr>
      <w:r w:rsidRPr="004975B7">
        <w:rPr>
          <w:sz w:val="22"/>
          <w:szCs w:val="22"/>
        </w:rPr>
        <w:t>The procedure for submission of papers for SC1</w:t>
      </w:r>
      <w:r w:rsidR="00DE1B85">
        <w:rPr>
          <w:rFonts w:hint="eastAsia"/>
          <w:sz w:val="22"/>
          <w:szCs w:val="22"/>
          <w:lang w:eastAsia="ko-KR"/>
        </w:rPr>
        <w:t>2</w:t>
      </w:r>
      <w:r w:rsidRPr="004975B7">
        <w:rPr>
          <w:sz w:val="22"/>
          <w:szCs w:val="22"/>
        </w:rPr>
        <w:t>, as determined at SC2, is as follows:</w:t>
      </w:r>
    </w:p>
    <w:p w:rsidR="009B3CB8" w:rsidRPr="004975B7" w:rsidRDefault="009B3CB8" w:rsidP="000A3938">
      <w:pPr>
        <w:adjustRightInd w:val="0"/>
        <w:snapToGrid w:val="0"/>
        <w:jc w:val="both"/>
        <w:rPr>
          <w:sz w:val="22"/>
          <w:szCs w:val="22"/>
        </w:rPr>
      </w:pPr>
    </w:p>
    <w:p w:rsidR="009B3CB8" w:rsidRPr="004975B7" w:rsidRDefault="009B3CB8" w:rsidP="000A3938">
      <w:pPr>
        <w:numPr>
          <w:ilvl w:val="0"/>
          <w:numId w:val="5"/>
        </w:numPr>
        <w:tabs>
          <w:tab w:val="clear" w:pos="360"/>
          <w:tab w:val="num" w:pos="720"/>
        </w:tabs>
        <w:adjustRightInd w:val="0"/>
        <w:snapToGrid w:val="0"/>
        <w:ind w:left="720" w:hanging="360"/>
        <w:jc w:val="both"/>
        <w:rPr>
          <w:sz w:val="22"/>
          <w:szCs w:val="22"/>
        </w:rPr>
      </w:pPr>
      <w:r w:rsidRPr="004975B7">
        <w:rPr>
          <w:sz w:val="22"/>
          <w:szCs w:val="22"/>
        </w:rPr>
        <w:t>Annual Report – Part 1</w:t>
      </w:r>
    </w:p>
    <w:p w:rsidR="009B3CB8" w:rsidRPr="004975B7" w:rsidRDefault="009B3CB8" w:rsidP="000A3938">
      <w:pPr>
        <w:adjustRightInd w:val="0"/>
        <w:snapToGrid w:val="0"/>
        <w:ind w:left="720"/>
        <w:jc w:val="both"/>
        <w:rPr>
          <w:sz w:val="22"/>
          <w:szCs w:val="22"/>
        </w:rPr>
      </w:pPr>
    </w:p>
    <w:p w:rsidR="009B3CB8" w:rsidRPr="004975B7" w:rsidRDefault="006E4501" w:rsidP="000A3938">
      <w:pPr>
        <w:adjustRightInd w:val="0"/>
        <w:snapToGrid w:val="0"/>
        <w:ind w:left="720"/>
        <w:jc w:val="both"/>
        <w:rPr>
          <w:sz w:val="22"/>
          <w:szCs w:val="22"/>
          <w:lang w:eastAsia="ko-KR"/>
        </w:rPr>
      </w:pPr>
      <w:r>
        <w:rPr>
          <w:sz w:val="22"/>
          <w:szCs w:val="22"/>
          <w:lang w:eastAsia="ko-KR"/>
        </w:rPr>
        <w:t>Following WCPFC1</w:t>
      </w:r>
      <w:r>
        <w:rPr>
          <w:rFonts w:hint="eastAsia"/>
          <w:sz w:val="22"/>
          <w:szCs w:val="22"/>
          <w:lang w:eastAsia="ko-KR"/>
        </w:rPr>
        <w:t>2</w:t>
      </w:r>
      <w:r w:rsidR="00FA2360" w:rsidRPr="004975B7">
        <w:rPr>
          <w:sz w:val="22"/>
          <w:szCs w:val="22"/>
          <w:lang w:eastAsia="ko-KR"/>
        </w:rPr>
        <w:t xml:space="preserve">, an updated template is available at </w:t>
      </w:r>
      <w:hyperlink r:id="rId12" w:history="1">
        <w:r w:rsidR="000A3938" w:rsidRPr="006F0D10">
          <w:rPr>
            <w:rStyle w:val="Hyperlink"/>
            <w:sz w:val="22"/>
            <w:szCs w:val="22"/>
            <w:lang w:eastAsia="ko-KR"/>
          </w:rPr>
          <w:t>https://www.wcpfc.int/guidelines-procedures-and-regulations</w:t>
        </w:r>
      </w:hyperlink>
      <w:r w:rsidR="00EC2B99" w:rsidRPr="004975B7">
        <w:rPr>
          <w:sz w:val="22"/>
          <w:szCs w:val="22"/>
          <w:lang w:eastAsia="ko-KR"/>
        </w:rPr>
        <w:t xml:space="preserve"> (symbol: SC-01). </w:t>
      </w:r>
      <w:r w:rsidR="009B3CB8" w:rsidRPr="004975B7">
        <w:rPr>
          <w:sz w:val="22"/>
          <w:szCs w:val="22"/>
        </w:rPr>
        <w:t>Annual Report</w:t>
      </w:r>
      <w:r w:rsidR="00EC2B99" w:rsidRPr="004975B7">
        <w:rPr>
          <w:sz w:val="22"/>
          <w:szCs w:val="22"/>
          <w:lang w:eastAsia="ko-KR"/>
        </w:rPr>
        <w:t xml:space="preserve"> </w:t>
      </w:r>
      <w:r w:rsidR="009B3CB8" w:rsidRPr="004975B7">
        <w:rPr>
          <w:sz w:val="22"/>
          <w:szCs w:val="22"/>
        </w:rPr>
        <w:t xml:space="preserve">Part 1 shall be submitted to the WCPFC Secretariat (BOTH </w:t>
      </w:r>
      <w:hyperlink r:id="rId13" w:history="1">
        <w:r w:rsidRPr="004975B7">
          <w:rPr>
            <w:rStyle w:val="Hyperlink"/>
            <w:lang w:eastAsia="ko-KR"/>
          </w:rPr>
          <w:t>tony.beeching@wcpfc.int</w:t>
        </w:r>
      </w:hyperlink>
      <w:r w:rsidR="009B3CB8" w:rsidRPr="004975B7">
        <w:rPr>
          <w:sz w:val="22"/>
          <w:szCs w:val="22"/>
        </w:rPr>
        <w:t xml:space="preserve"> and </w:t>
      </w:r>
      <w:hyperlink r:id="rId14" w:history="1">
        <w:r w:rsidR="009B3CB8" w:rsidRPr="004975B7">
          <w:rPr>
            <w:rStyle w:val="Hyperlink"/>
            <w:sz w:val="22"/>
            <w:szCs w:val="22"/>
          </w:rPr>
          <w:t>contact.ar@wcpfc.int</w:t>
        </w:r>
      </w:hyperlink>
      <w:r w:rsidR="009B3CB8" w:rsidRPr="004975B7">
        <w:rPr>
          <w:sz w:val="22"/>
          <w:szCs w:val="22"/>
        </w:rPr>
        <w:t>) by</w:t>
      </w:r>
      <w:r w:rsidR="009B3CB8" w:rsidRPr="004975B7">
        <w:rPr>
          <w:bCs/>
          <w:sz w:val="22"/>
          <w:szCs w:val="22"/>
          <w:lang w:eastAsia="ko-KR"/>
        </w:rPr>
        <w:t xml:space="preserve"> </w:t>
      </w:r>
      <w:r>
        <w:rPr>
          <w:rFonts w:hint="eastAsia"/>
          <w:b/>
          <w:bCs/>
          <w:sz w:val="22"/>
          <w:szCs w:val="22"/>
          <w:lang w:eastAsia="ko-KR"/>
        </w:rPr>
        <w:t>4</w:t>
      </w:r>
      <w:r w:rsidR="009B3CB8" w:rsidRPr="004975B7">
        <w:rPr>
          <w:b/>
          <w:bCs/>
          <w:sz w:val="22"/>
          <w:szCs w:val="22"/>
        </w:rPr>
        <w:t xml:space="preserve"> July 201</w:t>
      </w:r>
      <w:r>
        <w:rPr>
          <w:rFonts w:hint="eastAsia"/>
          <w:b/>
          <w:bCs/>
          <w:sz w:val="22"/>
          <w:szCs w:val="22"/>
          <w:lang w:eastAsia="ko-KR"/>
        </w:rPr>
        <w:t>6</w:t>
      </w:r>
      <w:r w:rsidR="005D144E" w:rsidRPr="004975B7">
        <w:rPr>
          <w:bCs/>
          <w:sz w:val="22"/>
          <w:szCs w:val="22"/>
          <w:lang w:eastAsia="ko-KR"/>
        </w:rPr>
        <w:t>.</w:t>
      </w:r>
    </w:p>
    <w:p w:rsidR="009B3CB8" w:rsidRPr="004975B7" w:rsidRDefault="009B3CB8" w:rsidP="000A3938">
      <w:pPr>
        <w:adjustRightInd w:val="0"/>
        <w:snapToGrid w:val="0"/>
        <w:ind w:left="720"/>
        <w:jc w:val="both"/>
        <w:rPr>
          <w:sz w:val="22"/>
          <w:szCs w:val="22"/>
        </w:rPr>
      </w:pPr>
    </w:p>
    <w:p w:rsidR="009B3CB8" w:rsidRPr="004975B7" w:rsidRDefault="009B3CB8" w:rsidP="000A3938">
      <w:pPr>
        <w:numPr>
          <w:ilvl w:val="2"/>
          <w:numId w:val="5"/>
        </w:numPr>
        <w:tabs>
          <w:tab w:val="clear" w:pos="2160"/>
          <w:tab w:val="num" w:pos="720"/>
        </w:tabs>
        <w:adjustRightInd w:val="0"/>
        <w:snapToGrid w:val="0"/>
        <w:ind w:left="720"/>
        <w:jc w:val="both"/>
        <w:rPr>
          <w:sz w:val="22"/>
          <w:szCs w:val="22"/>
        </w:rPr>
      </w:pPr>
      <w:r w:rsidRPr="004975B7">
        <w:rPr>
          <w:sz w:val="22"/>
          <w:szCs w:val="22"/>
          <w:lang w:eastAsia="ko-KR"/>
        </w:rPr>
        <w:t xml:space="preserve">Meeting </w:t>
      </w:r>
      <w:r w:rsidRPr="004975B7">
        <w:rPr>
          <w:sz w:val="22"/>
          <w:szCs w:val="22"/>
        </w:rPr>
        <w:t>document</w:t>
      </w:r>
      <w:r w:rsidRPr="004975B7">
        <w:rPr>
          <w:sz w:val="22"/>
          <w:szCs w:val="22"/>
          <w:lang w:eastAsia="ko-KR"/>
        </w:rPr>
        <w:t>s</w:t>
      </w:r>
      <w:r w:rsidRPr="004975B7">
        <w:rPr>
          <w:sz w:val="22"/>
          <w:szCs w:val="22"/>
        </w:rPr>
        <w:t xml:space="preserve"> </w:t>
      </w:r>
    </w:p>
    <w:p w:rsidR="009B3CB8" w:rsidRPr="004975B7" w:rsidRDefault="009B3CB8" w:rsidP="000A3938">
      <w:pPr>
        <w:adjustRightInd w:val="0"/>
        <w:snapToGrid w:val="0"/>
        <w:ind w:left="720"/>
        <w:jc w:val="both"/>
        <w:rPr>
          <w:sz w:val="22"/>
          <w:szCs w:val="22"/>
          <w:lang w:eastAsia="ko-KR"/>
        </w:rPr>
      </w:pPr>
    </w:p>
    <w:p w:rsidR="009B3CB8" w:rsidRPr="004975B7" w:rsidRDefault="00F50B3D" w:rsidP="000A3938">
      <w:pPr>
        <w:adjustRightInd w:val="0"/>
        <w:snapToGrid w:val="0"/>
        <w:ind w:left="720"/>
        <w:jc w:val="both"/>
        <w:rPr>
          <w:sz w:val="22"/>
          <w:szCs w:val="22"/>
          <w:lang w:eastAsia="ko-KR"/>
        </w:rPr>
      </w:pPr>
      <w:r w:rsidRPr="004975B7">
        <w:rPr>
          <w:sz w:val="22"/>
          <w:szCs w:val="22"/>
          <w:lang w:eastAsia="ko-KR"/>
        </w:rPr>
        <w:t>T</w:t>
      </w:r>
      <w:r w:rsidR="00923568" w:rsidRPr="004975B7">
        <w:rPr>
          <w:sz w:val="22"/>
          <w:szCs w:val="22"/>
          <w:lang w:eastAsia="ko-KR"/>
        </w:rPr>
        <w:t xml:space="preserve">itles and preliminary abstracts </w:t>
      </w:r>
      <w:r w:rsidRPr="004975B7">
        <w:rPr>
          <w:sz w:val="22"/>
          <w:szCs w:val="22"/>
          <w:lang w:eastAsia="ko-KR"/>
        </w:rPr>
        <w:t xml:space="preserve">of meeting documents </w:t>
      </w:r>
      <w:r w:rsidR="009B3CB8" w:rsidRPr="004975B7">
        <w:rPr>
          <w:sz w:val="22"/>
          <w:szCs w:val="22"/>
        </w:rPr>
        <w:t xml:space="preserve">should </w:t>
      </w:r>
      <w:r w:rsidR="00923568" w:rsidRPr="004975B7">
        <w:rPr>
          <w:sz w:val="22"/>
          <w:szCs w:val="22"/>
          <w:lang w:eastAsia="ko-KR"/>
        </w:rPr>
        <w:t xml:space="preserve">be </w:t>
      </w:r>
      <w:r w:rsidR="009B3CB8" w:rsidRPr="004975B7">
        <w:rPr>
          <w:sz w:val="22"/>
          <w:szCs w:val="22"/>
        </w:rPr>
        <w:t>submit</w:t>
      </w:r>
      <w:r w:rsidR="00923568" w:rsidRPr="004975B7">
        <w:rPr>
          <w:sz w:val="22"/>
          <w:szCs w:val="22"/>
          <w:lang w:eastAsia="ko-KR"/>
        </w:rPr>
        <w:t>ted</w:t>
      </w:r>
      <w:r w:rsidR="009B3CB8" w:rsidRPr="004975B7">
        <w:rPr>
          <w:sz w:val="22"/>
          <w:szCs w:val="22"/>
        </w:rPr>
        <w:t xml:space="preserve"> as early as possible</w:t>
      </w:r>
      <w:r w:rsidR="005D0699">
        <w:rPr>
          <w:rFonts w:hint="eastAsia"/>
          <w:sz w:val="22"/>
          <w:szCs w:val="22"/>
          <w:lang w:eastAsia="ko-KR"/>
        </w:rPr>
        <w:t>,</w:t>
      </w:r>
      <w:r w:rsidR="009B3CB8" w:rsidRPr="004975B7">
        <w:rPr>
          <w:sz w:val="22"/>
          <w:szCs w:val="22"/>
        </w:rPr>
        <w:t xml:space="preserve"> </w:t>
      </w:r>
      <w:proofErr w:type="gramStart"/>
      <w:r w:rsidR="009B3CB8" w:rsidRPr="004975B7">
        <w:rPr>
          <w:sz w:val="22"/>
          <w:szCs w:val="22"/>
        </w:rPr>
        <w:t>but</w:t>
      </w:r>
      <w:proofErr w:type="gramEnd"/>
      <w:r w:rsidR="009B3CB8" w:rsidRPr="004975B7">
        <w:rPr>
          <w:sz w:val="22"/>
          <w:szCs w:val="22"/>
        </w:rPr>
        <w:t xml:space="preserve"> no later than</w:t>
      </w:r>
      <w:r w:rsidRPr="004975B7">
        <w:rPr>
          <w:sz w:val="22"/>
          <w:szCs w:val="22"/>
          <w:lang w:eastAsia="ko-KR"/>
        </w:rPr>
        <w:t xml:space="preserve"> </w:t>
      </w:r>
      <w:r w:rsidR="006E4501">
        <w:rPr>
          <w:rFonts w:hint="eastAsia"/>
          <w:b/>
          <w:sz w:val="22"/>
          <w:szCs w:val="22"/>
          <w:lang w:eastAsia="ko-KR"/>
        </w:rPr>
        <w:t>28 June</w:t>
      </w:r>
      <w:r w:rsidR="009B3CB8" w:rsidRPr="004975B7">
        <w:rPr>
          <w:b/>
          <w:sz w:val="22"/>
          <w:szCs w:val="22"/>
          <w:lang w:eastAsia="ko-KR"/>
        </w:rPr>
        <w:t xml:space="preserve"> 201</w:t>
      </w:r>
      <w:r w:rsidR="006E4501">
        <w:rPr>
          <w:rFonts w:hint="eastAsia"/>
          <w:b/>
          <w:sz w:val="22"/>
          <w:szCs w:val="22"/>
          <w:lang w:eastAsia="ko-KR"/>
        </w:rPr>
        <w:t>6</w:t>
      </w:r>
      <w:r w:rsidR="009B3CB8" w:rsidRPr="004975B7">
        <w:rPr>
          <w:b/>
          <w:sz w:val="22"/>
          <w:szCs w:val="22"/>
          <w:lang w:eastAsia="ko-KR"/>
        </w:rPr>
        <w:t xml:space="preserve"> </w:t>
      </w:r>
      <w:r w:rsidR="009B3CB8" w:rsidRPr="004975B7">
        <w:rPr>
          <w:sz w:val="22"/>
          <w:szCs w:val="22"/>
        </w:rPr>
        <w:t>(five weeks in advance of the start of SC</w:t>
      </w:r>
      <w:r w:rsidR="009B3CB8" w:rsidRPr="004975B7">
        <w:rPr>
          <w:sz w:val="22"/>
          <w:szCs w:val="22"/>
          <w:lang w:eastAsia="ko-KR"/>
        </w:rPr>
        <w:t>1</w:t>
      </w:r>
      <w:r w:rsidR="006E4501">
        <w:rPr>
          <w:rFonts w:hint="eastAsia"/>
          <w:sz w:val="22"/>
          <w:szCs w:val="22"/>
          <w:lang w:eastAsia="ko-KR"/>
        </w:rPr>
        <w:t>2</w:t>
      </w:r>
      <w:r w:rsidR="009B3CB8" w:rsidRPr="004975B7">
        <w:rPr>
          <w:sz w:val="22"/>
          <w:szCs w:val="22"/>
        </w:rPr>
        <w:t>)</w:t>
      </w:r>
      <w:r w:rsidR="00923568" w:rsidRPr="004975B7">
        <w:rPr>
          <w:sz w:val="22"/>
          <w:szCs w:val="22"/>
          <w:lang w:eastAsia="ko-KR"/>
        </w:rPr>
        <w:t>.</w:t>
      </w:r>
      <w:r w:rsidR="009B3CB8" w:rsidRPr="004975B7">
        <w:rPr>
          <w:sz w:val="22"/>
          <w:szCs w:val="22"/>
        </w:rPr>
        <w:t xml:space="preserve"> </w:t>
      </w:r>
      <w:r w:rsidR="00923568" w:rsidRPr="004975B7">
        <w:rPr>
          <w:sz w:val="22"/>
          <w:szCs w:val="22"/>
          <w:lang w:eastAsia="ko-KR"/>
        </w:rPr>
        <w:t>All</w:t>
      </w:r>
      <w:r w:rsidR="009B3CB8" w:rsidRPr="004975B7">
        <w:rPr>
          <w:sz w:val="22"/>
          <w:szCs w:val="22"/>
        </w:rPr>
        <w:t xml:space="preserve"> </w:t>
      </w:r>
      <w:r w:rsidR="00863404" w:rsidRPr="004975B7">
        <w:rPr>
          <w:sz w:val="22"/>
          <w:szCs w:val="22"/>
          <w:lang w:eastAsia="ko-KR"/>
        </w:rPr>
        <w:t xml:space="preserve">full </w:t>
      </w:r>
      <w:r w:rsidR="009B3CB8" w:rsidRPr="004975B7">
        <w:rPr>
          <w:sz w:val="22"/>
          <w:szCs w:val="22"/>
        </w:rPr>
        <w:t xml:space="preserve">papers </w:t>
      </w:r>
      <w:proofErr w:type="gramStart"/>
      <w:r w:rsidR="00923568" w:rsidRPr="004975B7">
        <w:rPr>
          <w:sz w:val="22"/>
          <w:szCs w:val="22"/>
          <w:lang w:eastAsia="ko-KR"/>
        </w:rPr>
        <w:t>must be submitted</w:t>
      </w:r>
      <w:proofErr w:type="gramEnd"/>
      <w:r w:rsidR="00923568" w:rsidRPr="004975B7">
        <w:rPr>
          <w:sz w:val="22"/>
          <w:szCs w:val="22"/>
          <w:lang w:eastAsia="ko-KR"/>
        </w:rPr>
        <w:t xml:space="preserve"> </w:t>
      </w:r>
      <w:r w:rsidR="009B3CB8" w:rsidRPr="004975B7">
        <w:rPr>
          <w:sz w:val="22"/>
          <w:szCs w:val="22"/>
        </w:rPr>
        <w:t>by</w:t>
      </w:r>
      <w:r w:rsidR="009B3CB8" w:rsidRPr="004975B7">
        <w:rPr>
          <w:b/>
          <w:sz w:val="22"/>
          <w:szCs w:val="22"/>
        </w:rPr>
        <w:t xml:space="preserve"> </w:t>
      </w:r>
      <w:r w:rsidR="006E4501">
        <w:rPr>
          <w:rFonts w:hint="eastAsia"/>
          <w:b/>
          <w:sz w:val="22"/>
          <w:szCs w:val="22"/>
          <w:lang w:eastAsia="ko-KR"/>
        </w:rPr>
        <w:t>16</w:t>
      </w:r>
      <w:r w:rsidR="009B3CB8" w:rsidRPr="004975B7">
        <w:rPr>
          <w:b/>
          <w:sz w:val="22"/>
          <w:szCs w:val="22"/>
          <w:lang w:eastAsia="ko-KR"/>
        </w:rPr>
        <w:t xml:space="preserve"> </w:t>
      </w:r>
      <w:r w:rsidR="009B3CB8" w:rsidRPr="004975B7">
        <w:rPr>
          <w:b/>
          <w:sz w:val="22"/>
          <w:szCs w:val="22"/>
        </w:rPr>
        <w:t xml:space="preserve">July </w:t>
      </w:r>
      <w:r w:rsidR="009B3CB8" w:rsidRPr="004975B7">
        <w:rPr>
          <w:b/>
          <w:sz w:val="22"/>
          <w:szCs w:val="22"/>
          <w:lang w:eastAsia="ko-KR"/>
        </w:rPr>
        <w:t>201</w:t>
      </w:r>
      <w:r w:rsidR="006E4501">
        <w:rPr>
          <w:rFonts w:hint="eastAsia"/>
          <w:b/>
          <w:sz w:val="22"/>
          <w:szCs w:val="22"/>
          <w:lang w:eastAsia="ko-KR"/>
        </w:rPr>
        <w:t>6</w:t>
      </w:r>
      <w:r w:rsidR="009B3CB8" w:rsidRPr="004975B7">
        <w:rPr>
          <w:b/>
          <w:sz w:val="22"/>
          <w:szCs w:val="22"/>
          <w:lang w:eastAsia="ko-KR"/>
        </w:rPr>
        <w:t xml:space="preserve"> </w:t>
      </w:r>
      <w:r w:rsidR="009B3CB8" w:rsidRPr="004975B7">
        <w:rPr>
          <w:sz w:val="22"/>
          <w:szCs w:val="22"/>
        </w:rPr>
        <w:t>(</w:t>
      </w:r>
      <w:r w:rsidR="009B3CB8" w:rsidRPr="004975B7">
        <w:rPr>
          <w:sz w:val="22"/>
          <w:szCs w:val="22"/>
          <w:lang w:eastAsia="ko-KR"/>
        </w:rPr>
        <w:t>18 days</w:t>
      </w:r>
      <w:r w:rsidR="009B3CB8" w:rsidRPr="004975B7">
        <w:rPr>
          <w:sz w:val="22"/>
          <w:szCs w:val="22"/>
        </w:rPr>
        <w:t xml:space="preserve"> in advance of the start of SC</w:t>
      </w:r>
      <w:r w:rsidR="009B3CB8" w:rsidRPr="004975B7">
        <w:rPr>
          <w:sz w:val="22"/>
          <w:szCs w:val="22"/>
          <w:lang w:eastAsia="ko-KR"/>
        </w:rPr>
        <w:t>1</w:t>
      </w:r>
      <w:r w:rsidR="006E4501">
        <w:rPr>
          <w:rFonts w:hint="eastAsia"/>
          <w:sz w:val="22"/>
          <w:szCs w:val="22"/>
          <w:lang w:eastAsia="ko-KR"/>
        </w:rPr>
        <w:t>2</w:t>
      </w:r>
      <w:r w:rsidR="009B3CB8" w:rsidRPr="004975B7">
        <w:rPr>
          <w:sz w:val="22"/>
          <w:szCs w:val="22"/>
        </w:rPr>
        <w:t>). Author(s) should advise which theme</w:t>
      </w:r>
      <w:r w:rsidR="00E963BC" w:rsidRPr="004975B7">
        <w:rPr>
          <w:sz w:val="22"/>
          <w:szCs w:val="22"/>
          <w:lang w:eastAsia="ko-KR"/>
        </w:rPr>
        <w:t xml:space="preserve"> and specific agenda item</w:t>
      </w:r>
      <w:r w:rsidR="009B3CB8" w:rsidRPr="004975B7">
        <w:rPr>
          <w:sz w:val="22"/>
          <w:szCs w:val="22"/>
        </w:rPr>
        <w:t xml:space="preserve"> their paper has been prepared for. Please submit titles, abstracts and full papers </w:t>
      </w:r>
      <w:proofErr w:type="gramStart"/>
      <w:r w:rsidR="009B3CB8" w:rsidRPr="004975B7">
        <w:rPr>
          <w:sz w:val="22"/>
          <w:szCs w:val="22"/>
        </w:rPr>
        <w:t>to</w:t>
      </w:r>
      <w:proofErr w:type="gramEnd"/>
      <w:r w:rsidR="009B3CB8" w:rsidRPr="004975B7">
        <w:rPr>
          <w:sz w:val="22"/>
          <w:szCs w:val="22"/>
          <w:lang w:eastAsia="ko-KR"/>
        </w:rPr>
        <w:t>:</w:t>
      </w:r>
    </w:p>
    <w:p w:rsidR="009B3CB8" w:rsidRPr="004975B7" w:rsidRDefault="009B3CB8" w:rsidP="000A3938">
      <w:pPr>
        <w:pStyle w:val="ListParagraph"/>
        <w:numPr>
          <w:ilvl w:val="0"/>
          <w:numId w:val="8"/>
        </w:numPr>
        <w:adjustRightInd w:val="0"/>
        <w:snapToGrid w:val="0"/>
        <w:spacing w:after="0" w:line="240" w:lineRule="auto"/>
        <w:ind w:left="1440" w:hanging="360"/>
        <w:contextualSpacing w:val="0"/>
        <w:jc w:val="both"/>
        <w:rPr>
          <w:rFonts w:ascii="Times New Roman" w:hAnsi="Times New Roman" w:cs="Times New Roman"/>
          <w:lang w:eastAsia="ko-KR"/>
        </w:rPr>
      </w:pPr>
      <w:r w:rsidRPr="004975B7">
        <w:rPr>
          <w:rFonts w:ascii="Times New Roman" w:hAnsi="Times New Roman" w:cs="Times New Roman"/>
          <w:lang w:eastAsia="ko-KR"/>
        </w:rPr>
        <w:t xml:space="preserve">SC </w:t>
      </w:r>
      <w:r w:rsidRPr="004975B7">
        <w:rPr>
          <w:rFonts w:ascii="Times New Roman" w:hAnsi="Times New Roman" w:cs="Times New Roman"/>
        </w:rPr>
        <w:t>Chair (</w:t>
      </w:r>
      <w:r w:rsidR="009E45FD">
        <w:rPr>
          <w:rFonts w:ascii="Times New Roman" w:hAnsi="Times New Roman" w:cs="Times New Roman" w:hint="eastAsia"/>
          <w:lang w:eastAsia="ko-KR"/>
        </w:rPr>
        <w:t>To be arranged</w:t>
      </w:r>
      <w:r w:rsidRPr="004975B7">
        <w:rPr>
          <w:rFonts w:ascii="Times New Roman" w:hAnsi="Times New Roman" w:cs="Times New Roman"/>
        </w:rPr>
        <w:t>)</w:t>
      </w:r>
      <w:r w:rsidRPr="004975B7">
        <w:rPr>
          <w:rFonts w:ascii="Times New Roman" w:hAnsi="Times New Roman" w:cs="Times New Roman"/>
          <w:lang w:eastAsia="ko-KR"/>
        </w:rPr>
        <w:t>,</w:t>
      </w:r>
      <w:r w:rsidRPr="004975B7">
        <w:rPr>
          <w:rFonts w:ascii="Times New Roman" w:hAnsi="Times New Roman" w:cs="Times New Roman"/>
        </w:rPr>
        <w:t xml:space="preserve"> </w:t>
      </w:r>
    </w:p>
    <w:p w:rsidR="009B3CB8" w:rsidRPr="004975B7" w:rsidRDefault="009B3CB8" w:rsidP="000A3938">
      <w:pPr>
        <w:pStyle w:val="ListParagraph"/>
        <w:numPr>
          <w:ilvl w:val="0"/>
          <w:numId w:val="8"/>
        </w:numPr>
        <w:adjustRightInd w:val="0"/>
        <w:snapToGrid w:val="0"/>
        <w:spacing w:after="0" w:line="240" w:lineRule="auto"/>
        <w:ind w:left="1440" w:hanging="360"/>
        <w:contextualSpacing w:val="0"/>
        <w:jc w:val="both"/>
        <w:rPr>
          <w:rFonts w:ascii="Times New Roman" w:hAnsi="Times New Roman" w:cs="Times New Roman"/>
        </w:rPr>
      </w:pPr>
      <w:r w:rsidRPr="004975B7">
        <w:rPr>
          <w:rFonts w:ascii="Times New Roman" w:hAnsi="Times New Roman" w:cs="Times New Roman"/>
        </w:rPr>
        <w:t xml:space="preserve">relevant Theme </w:t>
      </w:r>
      <w:r w:rsidR="007D10CB" w:rsidRPr="004975B7">
        <w:rPr>
          <w:rFonts w:ascii="Times New Roman" w:hAnsi="Times New Roman" w:cs="Times New Roman"/>
        </w:rPr>
        <w:t>Convener</w:t>
      </w:r>
      <w:r w:rsidR="007D10CB" w:rsidRPr="004975B7">
        <w:rPr>
          <w:rFonts w:ascii="Times New Roman" w:hAnsi="Times New Roman" w:cs="Times New Roman"/>
          <w:lang w:eastAsia="ko-KR"/>
        </w:rPr>
        <w:t>s</w:t>
      </w:r>
      <w:r w:rsidRPr="004975B7">
        <w:rPr>
          <w:rFonts w:ascii="Times New Roman" w:hAnsi="Times New Roman" w:cs="Times New Roman"/>
        </w:rPr>
        <w:t xml:space="preserve"> below</w:t>
      </w:r>
      <w:r w:rsidRPr="004975B7">
        <w:rPr>
          <w:rFonts w:ascii="Times New Roman" w:hAnsi="Times New Roman" w:cs="Times New Roman"/>
          <w:lang w:eastAsia="ko-KR"/>
        </w:rPr>
        <w:t>, and</w:t>
      </w:r>
    </w:p>
    <w:p w:rsidR="009B3CB8" w:rsidRPr="004975B7" w:rsidRDefault="009B3CB8" w:rsidP="000A3938">
      <w:pPr>
        <w:pStyle w:val="ListParagraph"/>
        <w:numPr>
          <w:ilvl w:val="0"/>
          <w:numId w:val="8"/>
        </w:numPr>
        <w:adjustRightInd w:val="0"/>
        <w:snapToGrid w:val="0"/>
        <w:spacing w:after="0" w:line="240" w:lineRule="auto"/>
        <w:ind w:left="1440" w:hanging="360"/>
        <w:contextualSpacing w:val="0"/>
        <w:jc w:val="both"/>
        <w:rPr>
          <w:rFonts w:ascii="Times New Roman" w:hAnsi="Times New Roman" w:cs="Times New Roman"/>
        </w:rPr>
      </w:pPr>
      <w:r w:rsidRPr="004975B7">
        <w:rPr>
          <w:rFonts w:ascii="Times New Roman" w:hAnsi="Times New Roman" w:cs="Times New Roman"/>
          <w:lang w:eastAsia="ko-KR"/>
        </w:rPr>
        <w:t>the Secretariat (</w:t>
      </w:r>
      <w:hyperlink r:id="rId15" w:history="1">
        <w:r w:rsidRPr="004975B7">
          <w:rPr>
            <w:rStyle w:val="Hyperlink"/>
            <w:rFonts w:ascii="Times New Roman" w:hAnsi="Times New Roman" w:cs="Times New Roman"/>
            <w:lang w:eastAsia="ko-KR"/>
          </w:rPr>
          <w:t>tony.beeching@wcpfc.int</w:t>
        </w:r>
      </w:hyperlink>
      <w:r w:rsidRPr="004975B7">
        <w:rPr>
          <w:rFonts w:ascii="Times New Roman" w:hAnsi="Times New Roman" w:cs="Times New Roman"/>
          <w:lang w:eastAsia="ko-KR"/>
        </w:rPr>
        <w:t>)</w:t>
      </w:r>
    </w:p>
    <w:p w:rsidR="008627E3" w:rsidRPr="004975B7" w:rsidRDefault="008627E3" w:rsidP="000A3938">
      <w:pPr>
        <w:adjustRightInd w:val="0"/>
        <w:snapToGrid w:val="0"/>
        <w:jc w:val="both"/>
        <w:rPr>
          <w:b/>
          <w:bCs/>
          <w:sz w:val="22"/>
          <w:szCs w:val="22"/>
        </w:rPr>
      </w:pPr>
    </w:p>
    <w:tbl>
      <w:tblPr>
        <w:tblW w:w="8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2"/>
        <w:gridCol w:w="3334"/>
        <w:gridCol w:w="2786"/>
      </w:tblGrid>
      <w:tr w:rsidR="00430E46" w:rsidRPr="004975B7" w:rsidTr="00430E46">
        <w:trPr>
          <w:jc w:val="center"/>
        </w:trPr>
        <w:tc>
          <w:tcPr>
            <w:tcW w:w="1972" w:type="dxa"/>
            <w:shd w:val="clear" w:color="auto" w:fill="D9D9D9"/>
          </w:tcPr>
          <w:p w:rsidR="008627E3" w:rsidRPr="004975B7" w:rsidRDefault="008627E3" w:rsidP="000A3938">
            <w:pPr>
              <w:adjustRightInd w:val="0"/>
              <w:snapToGrid w:val="0"/>
              <w:jc w:val="both"/>
              <w:rPr>
                <w:b/>
                <w:sz w:val="22"/>
                <w:szCs w:val="22"/>
              </w:rPr>
            </w:pPr>
            <w:r w:rsidRPr="004975B7">
              <w:rPr>
                <w:b/>
                <w:sz w:val="22"/>
                <w:szCs w:val="22"/>
              </w:rPr>
              <w:t>Theme</w:t>
            </w:r>
          </w:p>
        </w:tc>
        <w:tc>
          <w:tcPr>
            <w:tcW w:w="3334" w:type="dxa"/>
            <w:shd w:val="clear" w:color="auto" w:fill="D9D9D9"/>
          </w:tcPr>
          <w:p w:rsidR="008627E3" w:rsidRPr="004975B7" w:rsidRDefault="008627E3" w:rsidP="000A3938">
            <w:pPr>
              <w:adjustRightInd w:val="0"/>
              <w:snapToGrid w:val="0"/>
              <w:jc w:val="both"/>
              <w:rPr>
                <w:b/>
                <w:sz w:val="22"/>
                <w:szCs w:val="22"/>
              </w:rPr>
            </w:pPr>
            <w:r w:rsidRPr="004975B7">
              <w:rPr>
                <w:b/>
                <w:sz w:val="22"/>
                <w:szCs w:val="22"/>
              </w:rPr>
              <w:t>Convener</w:t>
            </w:r>
          </w:p>
        </w:tc>
        <w:tc>
          <w:tcPr>
            <w:tcW w:w="2786" w:type="dxa"/>
            <w:shd w:val="clear" w:color="auto" w:fill="D9D9D9"/>
          </w:tcPr>
          <w:p w:rsidR="008627E3" w:rsidRPr="004975B7" w:rsidRDefault="008627E3" w:rsidP="000A3938">
            <w:pPr>
              <w:adjustRightInd w:val="0"/>
              <w:snapToGrid w:val="0"/>
              <w:jc w:val="both"/>
              <w:rPr>
                <w:b/>
                <w:sz w:val="22"/>
                <w:szCs w:val="22"/>
              </w:rPr>
            </w:pPr>
            <w:r w:rsidRPr="004975B7">
              <w:rPr>
                <w:b/>
                <w:sz w:val="22"/>
                <w:szCs w:val="22"/>
              </w:rPr>
              <w:t>Email</w:t>
            </w:r>
          </w:p>
        </w:tc>
      </w:tr>
      <w:tr w:rsidR="00430E46" w:rsidRPr="004975B7" w:rsidTr="00430E46">
        <w:trPr>
          <w:jc w:val="center"/>
        </w:trPr>
        <w:tc>
          <w:tcPr>
            <w:tcW w:w="1972" w:type="dxa"/>
            <w:vAlign w:val="center"/>
          </w:tcPr>
          <w:p w:rsidR="008627E3" w:rsidRPr="004975B7" w:rsidRDefault="008627E3" w:rsidP="009E45FD">
            <w:pPr>
              <w:adjustRightInd w:val="0"/>
              <w:snapToGrid w:val="0"/>
              <w:rPr>
                <w:sz w:val="22"/>
                <w:szCs w:val="22"/>
              </w:rPr>
            </w:pPr>
            <w:r w:rsidRPr="004975B7">
              <w:rPr>
                <w:sz w:val="22"/>
                <w:szCs w:val="22"/>
              </w:rPr>
              <w:t>Data and Statistics</w:t>
            </w:r>
          </w:p>
        </w:tc>
        <w:tc>
          <w:tcPr>
            <w:tcW w:w="3334" w:type="dxa"/>
          </w:tcPr>
          <w:p w:rsidR="009E45FD" w:rsidRPr="004975B7" w:rsidRDefault="00AA023F" w:rsidP="009E45FD">
            <w:pPr>
              <w:adjustRightInd w:val="0"/>
              <w:snapToGrid w:val="0"/>
              <w:rPr>
                <w:sz w:val="22"/>
                <w:szCs w:val="22"/>
                <w:lang w:eastAsia="ko-KR"/>
              </w:rPr>
            </w:pPr>
            <w:ins w:id="15" w:author="SungKwon Soh" w:date="2016-07-19T16:53:00Z">
              <w:r>
                <w:rPr>
                  <w:rFonts w:hint="eastAsia"/>
                  <w:sz w:val="22"/>
                  <w:szCs w:val="22"/>
                  <w:lang w:eastAsia="ko-KR"/>
                </w:rPr>
                <w:t>Berry Muller</w:t>
              </w:r>
            </w:ins>
            <w:ins w:id="16" w:author="SungKwon Soh" w:date="2016-07-19T17:08:00Z">
              <w:r w:rsidR="00CA547C">
                <w:rPr>
                  <w:rFonts w:hint="eastAsia"/>
                  <w:sz w:val="22"/>
                  <w:szCs w:val="22"/>
                  <w:lang w:eastAsia="ko-KR"/>
                </w:rPr>
                <w:t xml:space="preserve"> (RMI)</w:t>
              </w:r>
            </w:ins>
            <w:bookmarkStart w:id="17" w:name="_GoBack"/>
            <w:bookmarkEnd w:id="17"/>
          </w:p>
        </w:tc>
        <w:tc>
          <w:tcPr>
            <w:tcW w:w="2786" w:type="dxa"/>
          </w:tcPr>
          <w:p w:rsidR="009E45FD" w:rsidRPr="009E45FD" w:rsidRDefault="00AA023F" w:rsidP="009E45FD">
            <w:pPr>
              <w:adjustRightInd w:val="0"/>
              <w:snapToGrid w:val="0"/>
              <w:rPr>
                <w:sz w:val="22"/>
                <w:szCs w:val="22"/>
                <w:lang w:eastAsia="ko-KR"/>
              </w:rPr>
            </w:pPr>
            <w:ins w:id="18" w:author="SungKwon Soh" w:date="2016-07-19T16:53:00Z">
              <w:r w:rsidRPr="00AA023F">
                <w:rPr>
                  <w:sz w:val="22"/>
                  <w:szCs w:val="22"/>
                  <w:lang w:eastAsia="ko-KR"/>
                </w:rPr>
                <w:t>mullerbk@gmail.com</w:t>
              </w:r>
            </w:ins>
          </w:p>
        </w:tc>
      </w:tr>
      <w:tr w:rsidR="00430E46" w:rsidRPr="004975B7" w:rsidTr="00430E46">
        <w:trPr>
          <w:jc w:val="center"/>
        </w:trPr>
        <w:tc>
          <w:tcPr>
            <w:tcW w:w="1972" w:type="dxa"/>
            <w:vAlign w:val="center"/>
          </w:tcPr>
          <w:p w:rsidR="008627E3" w:rsidRPr="004975B7" w:rsidRDefault="008627E3" w:rsidP="009E45FD">
            <w:pPr>
              <w:adjustRightInd w:val="0"/>
              <w:snapToGrid w:val="0"/>
              <w:rPr>
                <w:sz w:val="22"/>
                <w:szCs w:val="22"/>
              </w:rPr>
            </w:pPr>
            <w:r w:rsidRPr="004975B7">
              <w:rPr>
                <w:sz w:val="22"/>
                <w:szCs w:val="22"/>
              </w:rPr>
              <w:t>Stock Assessment</w:t>
            </w:r>
          </w:p>
        </w:tc>
        <w:tc>
          <w:tcPr>
            <w:tcW w:w="3334" w:type="dxa"/>
          </w:tcPr>
          <w:p w:rsidR="008627E3" w:rsidRPr="004975B7" w:rsidRDefault="008627E3" w:rsidP="009E45FD">
            <w:pPr>
              <w:adjustRightInd w:val="0"/>
              <w:snapToGrid w:val="0"/>
              <w:rPr>
                <w:sz w:val="22"/>
                <w:szCs w:val="22"/>
                <w:lang w:eastAsia="ko-KR"/>
              </w:rPr>
            </w:pPr>
            <w:r w:rsidRPr="004975B7">
              <w:rPr>
                <w:sz w:val="22"/>
                <w:szCs w:val="22"/>
              </w:rPr>
              <w:t>Jon Brodziak (USA)</w:t>
            </w:r>
          </w:p>
          <w:p w:rsidR="008627E3" w:rsidRPr="004975B7" w:rsidRDefault="00073D9C" w:rsidP="009E45FD">
            <w:pPr>
              <w:adjustRightInd w:val="0"/>
              <w:snapToGrid w:val="0"/>
              <w:rPr>
                <w:sz w:val="22"/>
                <w:szCs w:val="22"/>
                <w:lang w:eastAsia="ko-KR"/>
              </w:rPr>
            </w:pPr>
            <w:r w:rsidRPr="004975B7">
              <w:rPr>
                <w:sz w:val="22"/>
                <w:szCs w:val="22"/>
                <w:lang w:eastAsia="ko-KR"/>
              </w:rPr>
              <w:t>Hiroshi Nishida</w:t>
            </w:r>
            <w:r w:rsidR="006E4501">
              <w:rPr>
                <w:rFonts w:hint="eastAsia"/>
                <w:sz w:val="22"/>
                <w:szCs w:val="22"/>
                <w:lang w:eastAsia="ko-KR"/>
              </w:rPr>
              <w:t xml:space="preserve"> (Japan)</w:t>
            </w:r>
          </w:p>
        </w:tc>
        <w:tc>
          <w:tcPr>
            <w:tcW w:w="2786" w:type="dxa"/>
          </w:tcPr>
          <w:p w:rsidR="008627E3" w:rsidRPr="009E45FD" w:rsidRDefault="00BD2414" w:rsidP="009E45FD">
            <w:pPr>
              <w:adjustRightInd w:val="0"/>
              <w:snapToGrid w:val="0"/>
              <w:rPr>
                <w:sz w:val="22"/>
                <w:szCs w:val="22"/>
                <w:lang w:eastAsia="ko-KR"/>
              </w:rPr>
            </w:pPr>
            <w:r w:rsidRPr="009E45FD">
              <w:rPr>
                <w:rFonts w:hint="eastAsia"/>
                <w:sz w:val="22"/>
                <w:szCs w:val="22"/>
                <w:lang w:eastAsia="ko-KR"/>
              </w:rPr>
              <w:t>j</w:t>
            </w:r>
            <w:r w:rsidRPr="009E45FD">
              <w:rPr>
                <w:sz w:val="22"/>
                <w:szCs w:val="22"/>
              </w:rPr>
              <w:t>on.</w:t>
            </w:r>
            <w:r w:rsidRPr="009E45FD">
              <w:rPr>
                <w:rFonts w:hint="eastAsia"/>
                <w:sz w:val="22"/>
                <w:szCs w:val="22"/>
                <w:lang w:eastAsia="ko-KR"/>
              </w:rPr>
              <w:t>b</w:t>
            </w:r>
            <w:r w:rsidR="008627E3" w:rsidRPr="009E45FD">
              <w:rPr>
                <w:sz w:val="22"/>
                <w:szCs w:val="22"/>
              </w:rPr>
              <w:t>rodziak@noaa.gov</w:t>
            </w:r>
          </w:p>
          <w:p w:rsidR="008627E3" w:rsidRPr="009E45FD" w:rsidRDefault="00430E46" w:rsidP="009E45FD">
            <w:pPr>
              <w:adjustRightInd w:val="0"/>
              <w:snapToGrid w:val="0"/>
              <w:rPr>
                <w:sz w:val="22"/>
                <w:szCs w:val="22"/>
                <w:lang w:eastAsia="ko-KR"/>
              </w:rPr>
            </w:pPr>
            <w:r w:rsidRPr="009E45FD">
              <w:rPr>
                <w:sz w:val="22"/>
                <w:szCs w:val="22"/>
                <w:lang w:eastAsia="ko-KR"/>
              </w:rPr>
              <w:t xml:space="preserve">hnishi@affrc.go.jp </w:t>
            </w:r>
          </w:p>
        </w:tc>
      </w:tr>
      <w:tr w:rsidR="00430E46" w:rsidRPr="004975B7" w:rsidTr="00430E46">
        <w:trPr>
          <w:jc w:val="center"/>
        </w:trPr>
        <w:tc>
          <w:tcPr>
            <w:tcW w:w="1972" w:type="dxa"/>
            <w:vAlign w:val="center"/>
          </w:tcPr>
          <w:p w:rsidR="008627E3" w:rsidRPr="004975B7" w:rsidRDefault="008627E3" w:rsidP="009E45FD">
            <w:pPr>
              <w:adjustRightInd w:val="0"/>
              <w:snapToGrid w:val="0"/>
              <w:rPr>
                <w:sz w:val="22"/>
                <w:szCs w:val="22"/>
              </w:rPr>
            </w:pPr>
            <w:r w:rsidRPr="004975B7">
              <w:rPr>
                <w:sz w:val="22"/>
                <w:szCs w:val="22"/>
              </w:rPr>
              <w:t>Management Issues</w:t>
            </w:r>
          </w:p>
        </w:tc>
        <w:tc>
          <w:tcPr>
            <w:tcW w:w="3334" w:type="dxa"/>
          </w:tcPr>
          <w:p w:rsidR="008627E3" w:rsidRPr="004975B7" w:rsidRDefault="008627E3" w:rsidP="009E45FD">
            <w:pPr>
              <w:adjustRightInd w:val="0"/>
              <w:snapToGrid w:val="0"/>
              <w:rPr>
                <w:sz w:val="22"/>
                <w:szCs w:val="22"/>
                <w:lang w:eastAsia="ko-KR"/>
              </w:rPr>
            </w:pPr>
            <w:r w:rsidRPr="004975B7">
              <w:rPr>
                <w:sz w:val="22"/>
                <w:szCs w:val="22"/>
              </w:rPr>
              <w:t>Robert Campbell (Australia)</w:t>
            </w:r>
          </w:p>
        </w:tc>
        <w:tc>
          <w:tcPr>
            <w:tcW w:w="2786" w:type="dxa"/>
          </w:tcPr>
          <w:p w:rsidR="008627E3" w:rsidRPr="009E45FD" w:rsidRDefault="00BD2414" w:rsidP="009E45FD">
            <w:pPr>
              <w:adjustRightInd w:val="0"/>
              <w:snapToGrid w:val="0"/>
              <w:rPr>
                <w:sz w:val="22"/>
                <w:szCs w:val="22"/>
                <w:lang w:eastAsia="ko-KR"/>
              </w:rPr>
            </w:pPr>
            <w:r w:rsidRPr="009E45FD">
              <w:rPr>
                <w:rFonts w:hint="eastAsia"/>
                <w:sz w:val="22"/>
                <w:szCs w:val="22"/>
                <w:lang w:eastAsia="ko-KR"/>
              </w:rPr>
              <w:t>r</w:t>
            </w:r>
            <w:r w:rsidR="008627E3" w:rsidRPr="009E45FD">
              <w:rPr>
                <w:sz w:val="22"/>
                <w:szCs w:val="22"/>
              </w:rPr>
              <w:t>obert.</w:t>
            </w:r>
            <w:r w:rsidRPr="009E45FD">
              <w:rPr>
                <w:rFonts w:hint="eastAsia"/>
                <w:sz w:val="22"/>
                <w:szCs w:val="22"/>
                <w:lang w:eastAsia="ko-KR"/>
              </w:rPr>
              <w:t>c</w:t>
            </w:r>
            <w:r w:rsidR="008627E3" w:rsidRPr="009E45FD">
              <w:rPr>
                <w:sz w:val="22"/>
                <w:szCs w:val="22"/>
              </w:rPr>
              <w:t>ampbell@csiro.au</w:t>
            </w:r>
          </w:p>
        </w:tc>
      </w:tr>
      <w:tr w:rsidR="00430E46" w:rsidRPr="004975B7" w:rsidTr="00430E46">
        <w:trPr>
          <w:jc w:val="center"/>
        </w:trPr>
        <w:tc>
          <w:tcPr>
            <w:tcW w:w="1972" w:type="dxa"/>
            <w:vAlign w:val="center"/>
          </w:tcPr>
          <w:p w:rsidR="008627E3" w:rsidRPr="004975B7" w:rsidRDefault="008627E3" w:rsidP="009E45FD">
            <w:pPr>
              <w:adjustRightInd w:val="0"/>
              <w:snapToGrid w:val="0"/>
              <w:rPr>
                <w:sz w:val="22"/>
                <w:szCs w:val="22"/>
              </w:rPr>
            </w:pPr>
            <w:r w:rsidRPr="004975B7">
              <w:rPr>
                <w:sz w:val="22"/>
                <w:szCs w:val="22"/>
              </w:rPr>
              <w:t>Ecosystem and Bycatch Mitigation</w:t>
            </w:r>
          </w:p>
        </w:tc>
        <w:tc>
          <w:tcPr>
            <w:tcW w:w="3334" w:type="dxa"/>
          </w:tcPr>
          <w:p w:rsidR="00AA023F" w:rsidRDefault="00AA023F" w:rsidP="009E45FD">
            <w:pPr>
              <w:adjustRightInd w:val="0"/>
              <w:snapToGrid w:val="0"/>
              <w:rPr>
                <w:rFonts w:hint="eastAsia"/>
                <w:sz w:val="22"/>
                <w:szCs w:val="22"/>
                <w:lang w:eastAsia="ko-KR"/>
              </w:rPr>
            </w:pPr>
            <w:ins w:id="19" w:author="SungKwon Soh" w:date="2016-07-19T16:56:00Z">
              <w:r w:rsidRPr="0016660F">
                <w:rPr>
                  <w:sz w:val="22"/>
                  <w:szCs w:val="22"/>
                </w:rPr>
                <w:t>Aisake Batibasaga (Fiji)</w:t>
              </w:r>
            </w:ins>
          </w:p>
          <w:p w:rsidR="008627E3" w:rsidRPr="00BD2414" w:rsidRDefault="00BD2414" w:rsidP="009E45FD">
            <w:pPr>
              <w:adjustRightInd w:val="0"/>
              <w:snapToGrid w:val="0"/>
              <w:rPr>
                <w:sz w:val="22"/>
                <w:szCs w:val="22"/>
                <w:lang w:eastAsia="ko-KR"/>
              </w:rPr>
            </w:pPr>
            <w:r w:rsidRPr="00BD2414">
              <w:rPr>
                <w:sz w:val="22"/>
                <w:szCs w:val="22"/>
                <w:lang w:eastAsia="ko-KR"/>
              </w:rPr>
              <w:t>John Annala (NZ)</w:t>
            </w:r>
          </w:p>
        </w:tc>
        <w:tc>
          <w:tcPr>
            <w:tcW w:w="2786" w:type="dxa"/>
          </w:tcPr>
          <w:p w:rsidR="00AA023F" w:rsidRDefault="00AA023F" w:rsidP="009E45FD">
            <w:pPr>
              <w:adjustRightInd w:val="0"/>
              <w:snapToGrid w:val="0"/>
              <w:rPr>
                <w:rFonts w:hint="eastAsia"/>
                <w:sz w:val="22"/>
                <w:szCs w:val="22"/>
                <w:lang w:eastAsia="ko-KR"/>
              </w:rPr>
            </w:pPr>
            <w:ins w:id="20" w:author="SungKwon Soh" w:date="2016-07-19T16:56:00Z">
              <w:r>
                <w:rPr>
                  <w:sz w:val="22"/>
                  <w:szCs w:val="22"/>
                </w:rPr>
                <w:fldChar w:fldCharType="begin"/>
              </w:r>
              <w:r>
                <w:rPr>
                  <w:sz w:val="22"/>
                  <w:szCs w:val="22"/>
                </w:rPr>
                <w:instrText xml:space="preserve"> HYPERLINK "mailto:</w:instrText>
              </w:r>
              <w:r w:rsidRPr="00EC1352">
                <w:rPr>
                  <w:sz w:val="22"/>
                  <w:szCs w:val="22"/>
                </w:rPr>
                <w:instrText>abatibasaga@gmail.com</w:instrText>
              </w:r>
              <w:r>
                <w:rPr>
                  <w:sz w:val="22"/>
                  <w:szCs w:val="22"/>
                </w:rPr>
                <w:instrText xml:space="preserve">" </w:instrText>
              </w:r>
              <w:r>
                <w:rPr>
                  <w:sz w:val="22"/>
                  <w:szCs w:val="22"/>
                </w:rPr>
                <w:fldChar w:fldCharType="separate"/>
              </w:r>
              <w:r w:rsidRPr="00A12EA3">
                <w:rPr>
                  <w:rStyle w:val="Hyperlink"/>
                  <w:sz w:val="22"/>
                  <w:szCs w:val="22"/>
                </w:rPr>
                <w:t>abatibasaga@gmail.com</w:t>
              </w:r>
              <w:r>
                <w:rPr>
                  <w:sz w:val="22"/>
                  <w:szCs w:val="22"/>
                </w:rPr>
                <w:fldChar w:fldCharType="end"/>
              </w:r>
            </w:ins>
          </w:p>
          <w:p w:rsidR="008627E3" w:rsidRPr="004975B7" w:rsidRDefault="00BD2414" w:rsidP="00AA023F">
            <w:pPr>
              <w:adjustRightInd w:val="0"/>
              <w:snapToGrid w:val="0"/>
              <w:rPr>
                <w:sz w:val="22"/>
                <w:szCs w:val="22"/>
                <w:lang w:eastAsia="ko-KR"/>
              </w:rPr>
            </w:pPr>
            <w:r>
              <w:rPr>
                <w:rFonts w:hint="eastAsia"/>
                <w:sz w:val="22"/>
                <w:szCs w:val="22"/>
                <w:lang w:eastAsia="ko-KR"/>
              </w:rPr>
              <w:t>j</w:t>
            </w:r>
            <w:r>
              <w:rPr>
                <w:sz w:val="22"/>
                <w:szCs w:val="22"/>
                <w:lang w:eastAsia="ko-KR"/>
              </w:rPr>
              <w:t>ohn.</w:t>
            </w:r>
            <w:r>
              <w:rPr>
                <w:rFonts w:hint="eastAsia"/>
                <w:sz w:val="22"/>
                <w:szCs w:val="22"/>
                <w:lang w:eastAsia="ko-KR"/>
              </w:rPr>
              <w:t>a</w:t>
            </w:r>
            <w:r w:rsidR="008627E3" w:rsidRPr="004975B7">
              <w:rPr>
                <w:sz w:val="22"/>
                <w:szCs w:val="22"/>
                <w:lang w:eastAsia="ko-KR"/>
              </w:rPr>
              <w:t>nnala@mpi.govt.nz</w:t>
            </w:r>
            <w:r w:rsidRPr="00BD2414">
              <w:rPr>
                <w:sz w:val="22"/>
                <w:szCs w:val="22"/>
              </w:rPr>
              <w:t xml:space="preserve"> </w:t>
            </w:r>
          </w:p>
        </w:tc>
      </w:tr>
    </w:tbl>
    <w:p w:rsidR="008627E3" w:rsidRPr="004975B7" w:rsidRDefault="008627E3" w:rsidP="000A3938">
      <w:pPr>
        <w:adjustRightInd w:val="0"/>
        <w:snapToGrid w:val="0"/>
        <w:jc w:val="both"/>
        <w:rPr>
          <w:b/>
          <w:bCs/>
          <w:sz w:val="22"/>
          <w:szCs w:val="22"/>
        </w:rPr>
      </w:pPr>
    </w:p>
    <w:p w:rsidR="008627E3" w:rsidRPr="004975B7" w:rsidRDefault="008627E3" w:rsidP="000A3938">
      <w:pPr>
        <w:adjustRightInd w:val="0"/>
        <w:snapToGrid w:val="0"/>
        <w:ind w:left="720"/>
        <w:jc w:val="both"/>
        <w:rPr>
          <w:sz w:val="22"/>
          <w:szCs w:val="22"/>
        </w:rPr>
      </w:pPr>
      <w:r w:rsidRPr="004975B7">
        <w:rPr>
          <w:sz w:val="22"/>
          <w:szCs w:val="22"/>
        </w:rPr>
        <w:t>All papers rec</w:t>
      </w:r>
      <w:r w:rsidR="00BD2414">
        <w:rPr>
          <w:sz w:val="22"/>
          <w:szCs w:val="22"/>
        </w:rPr>
        <w:t xml:space="preserve">eived </w:t>
      </w:r>
      <w:proofErr w:type="gramStart"/>
      <w:r w:rsidR="00BD2414">
        <w:rPr>
          <w:sz w:val="22"/>
          <w:szCs w:val="22"/>
        </w:rPr>
        <w:t>will be posted</w:t>
      </w:r>
      <w:proofErr w:type="gramEnd"/>
      <w:r w:rsidR="00BD2414">
        <w:rPr>
          <w:sz w:val="22"/>
          <w:szCs w:val="22"/>
        </w:rPr>
        <w:t xml:space="preserve"> on the SC1</w:t>
      </w:r>
      <w:r w:rsidR="00BD2414">
        <w:rPr>
          <w:rFonts w:hint="eastAsia"/>
          <w:sz w:val="22"/>
          <w:szCs w:val="22"/>
          <w:lang w:eastAsia="ko-KR"/>
        </w:rPr>
        <w:t>2</w:t>
      </w:r>
      <w:r w:rsidRPr="004975B7">
        <w:rPr>
          <w:sz w:val="22"/>
          <w:szCs w:val="22"/>
        </w:rPr>
        <w:t xml:space="preserve"> website by</w:t>
      </w:r>
      <w:r w:rsidRPr="004975B7">
        <w:rPr>
          <w:b/>
          <w:bCs/>
          <w:sz w:val="22"/>
          <w:szCs w:val="22"/>
          <w:lang w:eastAsia="ko-KR"/>
        </w:rPr>
        <w:t xml:space="preserve"> </w:t>
      </w:r>
      <w:r w:rsidR="00BD2414">
        <w:rPr>
          <w:rFonts w:hint="eastAsia"/>
          <w:b/>
          <w:bCs/>
          <w:sz w:val="22"/>
          <w:szCs w:val="22"/>
          <w:lang w:eastAsia="ko-KR"/>
        </w:rPr>
        <w:t>19</w:t>
      </w:r>
      <w:r w:rsidR="00BD2414">
        <w:rPr>
          <w:b/>
          <w:bCs/>
          <w:sz w:val="22"/>
          <w:szCs w:val="22"/>
        </w:rPr>
        <w:t xml:space="preserve"> July 201</w:t>
      </w:r>
      <w:r w:rsidR="00BD2414">
        <w:rPr>
          <w:rFonts w:hint="eastAsia"/>
          <w:b/>
          <w:bCs/>
          <w:sz w:val="22"/>
          <w:szCs w:val="22"/>
          <w:lang w:eastAsia="ko-KR"/>
        </w:rPr>
        <w:t>6</w:t>
      </w:r>
      <w:r w:rsidRPr="004975B7">
        <w:rPr>
          <w:b/>
          <w:bCs/>
          <w:sz w:val="22"/>
          <w:szCs w:val="22"/>
          <w:lang w:eastAsia="ko-KR"/>
        </w:rPr>
        <w:t xml:space="preserve"> </w:t>
      </w:r>
      <w:r w:rsidRPr="004975B7">
        <w:rPr>
          <w:bCs/>
          <w:sz w:val="22"/>
          <w:szCs w:val="22"/>
          <w:lang w:eastAsia="ko-KR"/>
        </w:rPr>
        <w:t xml:space="preserve">(two weeks </w:t>
      </w:r>
      <w:r w:rsidRPr="004975B7">
        <w:rPr>
          <w:sz w:val="22"/>
          <w:szCs w:val="22"/>
        </w:rPr>
        <w:t>in advance of the start of SC</w:t>
      </w:r>
      <w:r w:rsidRPr="004975B7">
        <w:rPr>
          <w:sz w:val="22"/>
          <w:szCs w:val="22"/>
          <w:lang w:eastAsia="ko-KR"/>
        </w:rPr>
        <w:t>1</w:t>
      </w:r>
      <w:r w:rsidR="00BD2414">
        <w:rPr>
          <w:rFonts w:hint="eastAsia"/>
          <w:sz w:val="22"/>
          <w:szCs w:val="22"/>
          <w:lang w:eastAsia="ko-KR"/>
        </w:rPr>
        <w:t>2</w:t>
      </w:r>
      <w:r w:rsidRPr="004975B7">
        <w:rPr>
          <w:sz w:val="22"/>
          <w:szCs w:val="22"/>
          <w:lang w:eastAsia="ko-KR"/>
        </w:rPr>
        <w:t>)</w:t>
      </w:r>
      <w:r w:rsidRPr="004975B7">
        <w:rPr>
          <w:sz w:val="22"/>
          <w:szCs w:val="22"/>
        </w:rPr>
        <w:t xml:space="preserve">. All participants will be responsible for downloading their papers and printing them out, </w:t>
      </w:r>
      <w:proofErr w:type="gramStart"/>
      <w:r w:rsidRPr="004975B7">
        <w:rPr>
          <w:sz w:val="22"/>
          <w:szCs w:val="22"/>
        </w:rPr>
        <w:t>should that be desired</w:t>
      </w:r>
      <w:proofErr w:type="gramEnd"/>
      <w:r w:rsidRPr="004975B7">
        <w:rPr>
          <w:sz w:val="22"/>
          <w:szCs w:val="22"/>
        </w:rPr>
        <w:t>. Limited printing and photocopying services will be available at the meeting venue.</w:t>
      </w:r>
    </w:p>
    <w:p w:rsidR="00872EEB" w:rsidRPr="004975B7" w:rsidRDefault="00872EEB" w:rsidP="000A3938">
      <w:pPr>
        <w:adjustRightInd w:val="0"/>
        <w:snapToGrid w:val="0"/>
        <w:ind w:left="720"/>
        <w:jc w:val="both"/>
        <w:rPr>
          <w:sz w:val="22"/>
          <w:szCs w:val="22"/>
        </w:rPr>
      </w:pPr>
    </w:p>
    <w:p w:rsidR="008627E3" w:rsidRPr="004975B7" w:rsidRDefault="008627E3" w:rsidP="000A3938">
      <w:pPr>
        <w:numPr>
          <w:ilvl w:val="2"/>
          <w:numId w:val="5"/>
        </w:numPr>
        <w:tabs>
          <w:tab w:val="clear" w:pos="2160"/>
        </w:tabs>
        <w:adjustRightInd w:val="0"/>
        <w:snapToGrid w:val="0"/>
        <w:ind w:left="720"/>
        <w:jc w:val="both"/>
        <w:rPr>
          <w:sz w:val="22"/>
          <w:szCs w:val="22"/>
          <w:lang w:eastAsia="ko-KR"/>
        </w:rPr>
      </w:pPr>
      <w:r w:rsidRPr="004975B7">
        <w:rPr>
          <w:sz w:val="22"/>
          <w:szCs w:val="22"/>
          <w:lang w:eastAsia="ko-KR"/>
        </w:rPr>
        <w:t>Working and Information Papers</w:t>
      </w:r>
    </w:p>
    <w:p w:rsidR="008627E3" w:rsidRPr="004975B7" w:rsidRDefault="008627E3" w:rsidP="000A3938">
      <w:pPr>
        <w:adjustRightInd w:val="0"/>
        <w:snapToGrid w:val="0"/>
        <w:ind w:left="720"/>
        <w:jc w:val="both"/>
        <w:rPr>
          <w:sz w:val="22"/>
          <w:szCs w:val="22"/>
          <w:lang w:eastAsia="ko-KR"/>
        </w:rPr>
      </w:pPr>
    </w:p>
    <w:p w:rsidR="008627E3" w:rsidRPr="004975B7" w:rsidRDefault="008627E3" w:rsidP="000A3938">
      <w:pPr>
        <w:adjustRightInd w:val="0"/>
        <w:snapToGrid w:val="0"/>
        <w:ind w:left="720"/>
        <w:jc w:val="both"/>
        <w:rPr>
          <w:sz w:val="22"/>
          <w:szCs w:val="22"/>
        </w:rPr>
      </w:pPr>
      <w:r w:rsidRPr="004975B7">
        <w:rPr>
          <w:sz w:val="22"/>
          <w:szCs w:val="22"/>
        </w:rPr>
        <w:t xml:space="preserve">The </w:t>
      </w:r>
      <w:r w:rsidRPr="004975B7">
        <w:rPr>
          <w:sz w:val="22"/>
          <w:szCs w:val="22"/>
          <w:lang w:eastAsia="ko-KR"/>
        </w:rPr>
        <w:t xml:space="preserve">Chair and </w:t>
      </w:r>
      <w:r w:rsidRPr="004975B7">
        <w:rPr>
          <w:sz w:val="22"/>
          <w:szCs w:val="22"/>
        </w:rPr>
        <w:t xml:space="preserve">Theme Conveners will be responsible for accepting or rejecting a paper, and if accepted, directing the Secretariat to post the paper as either a </w:t>
      </w:r>
      <w:r w:rsidR="00A6618C" w:rsidRPr="004975B7">
        <w:rPr>
          <w:sz w:val="22"/>
          <w:szCs w:val="22"/>
          <w:lang w:eastAsia="ko-KR"/>
        </w:rPr>
        <w:t>W</w:t>
      </w:r>
      <w:r w:rsidR="00A6618C" w:rsidRPr="004975B7">
        <w:rPr>
          <w:sz w:val="22"/>
          <w:szCs w:val="22"/>
        </w:rPr>
        <w:t xml:space="preserve">orking </w:t>
      </w:r>
      <w:r w:rsidR="00A6618C" w:rsidRPr="004975B7">
        <w:rPr>
          <w:sz w:val="22"/>
          <w:szCs w:val="22"/>
          <w:lang w:eastAsia="ko-KR"/>
        </w:rPr>
        <w:t>P</w:t>
      </w:r>
      <w:r w:rsidRPr="004975B7">
        <w:rPr>
          <w:sz w:val="22"/>
          <w:szCs w:val="22"/>
        </w:rPr>
        <w:t xml:space="preserve">aper or an </w:t>
      </w:r>
      <w:r w:rsidR="00A6618C" w:rsidRPr="004975B7">
        <w:rPr>
          <w:sz w:val="22"/>
          <w:szCs w:val="22"/>
          <w:lang w:eastAsia="ko-KR"/>
        </w:rPr>
        <w:t>I</w:t>
      </w:r>
      <w:r w:rsidRPr="004975B7">
        <w:rPr>
          <w:sz w:val="22"/>
          <w:szCs w:val="22"/>
        </w:rPr>
        <w:t xml:space="preserve">nformation </w:t>
      </w:r>
      <w:r w:rsidR="00A6618C" w:rsidRPr="004975B7">
        <w:rPr>
          <w:sz w:val="22"/>
          <w:szCs w:val="22"/>
          <w:lang w:eastAsia="ko-KR"/>
        </w:rPr>
        <w:t>P</w:t>
      </w:r>
      <w:r w:rsidRPr="004975B7">
        <w:rPr>
          <w:sz w:val="22"/>
          <w:szCs w:val="22"/>
        </w:rPr>
        <w:t>aper.</w:t>
      </w:r>
    </w:p>
    <w:p w:rsidR="008627E3" w:rsidRPr="004975B7" w:rsidRDefault="008627E3" w:rsidP="000A3938">
      <w:pPr>
        <w:adjustRightInd w:val="0"/>
        <w:snapToGrid w:val="0"/>
        <w:ind w:left="720"/>
        <w:jc w:val="both"/>
        <w:rPr>
          <w:b/>
          <w:sz w:val="22"/>
          <w:szCs w:val="22"/>
          <w:lang w:eastAsia="ko-KR"/>
        </w:rPr>
      </w:pPr>
    </w:p>
    <w:p w:rsidR="008627E3" w:rsidRPr="004975B7" w:rsidRDefault="008627E3" w:rsidP="000A3938">
      <w:pPr>
        <w:adjustRightInd w:val="0"/>
        <w:snapToGrid w:val="0"/>
        <w:ind w:left="720"/>
        <w:jc w:val="both"/>
        <w:rPr>
          <w:sz w:val="22"/>
          <w:szCs w:val="22"/>
          <w:lang w:eastAsia="ko-KR"/>
        </w:rPr>
      </w:pPr>
      <w:r w:rsidRPr="004975B7">
        <w:rPr>
          <w:b/>
          <w:sz w:val="22"/>
          <w:szCs w:val="22"/>
        </w:rPr>
        <w:t xml:space="preserve">Working </w:t>
      </w:r>
      <w:r w:rsidRPr="004975B7">
        <w:rPr>
          <w:b/>
          <w:sz w:val="22"/>
          <w:szCs w:val="22"/>
          <w:lang w:eastAsia="ko-KR"/>
        </w:rPr>
        <w:t>P</w:t>
      </w:r>
      <w:r w:rsidRPr="004975B7">
        <w:rPr>
          <w:b/>
          <w:sz w:val="22"/>
          <w:szCs w:val="22"/>
        </w:rPr>
        <w:t>apers</w:t>
      </w:r>
      <w:r w:rsidRPr="004975B7">
        <w:rPr>
          <w:b/>
          <w:sz w:val="22"/>
          <w:szCs w:val="22"/>
          <w:lang w:eastAsia="ko-KR"/>
        </w:rPr>
        <w:t xml:space="preserve"> (WP)</w:t>
      </w:r>
      <w:r w:rsidRPr="004975B7">
        <w:rPr>
          <w:b/>
          <w:sz w:val="22"/>
          <w:szCs w:val="22"/>
        </w:rPr>
        <w:t>:</w:t>
      </w:r>
      <w:r w:rsidRPr="004975B7">
        <w:rPr>
          <w:sz w:val="22"/>
          <w:szCs w:val="22"/>
        </w:rPr>
        <w:t xml:space="preserve">   Papers considered by Theme Conveners</w:t>
      </w:r>
      <w:r w:rsidRPr="004975B7">
        <w:rPr>
          <w:sz w:val="22"/>
          <w:szCs w:val="22"/>
          <w:lang w:eastAsia="ko-KR"/>
        </w:rPr>
        <w:t xml:space="preserve"> and</w:t>
      </w:r>
      <w:r w:rsidRPr="004975B7">
        <w:rPr>
          <w:sz w:val="22"/>
          <w:szCs w:val="22"/>
        </w:rPr>
        <w:t xml:space="preserve"> the Chair </w:t>
      </w:r>
      <w:r w:rsidRPr="004975B7">
        <w:rPr>
          <w:sz w:val="22"/>
          <w:szCs w:val="22"/>
          <w:lang w:eastAsia="ko-KR"/>
        </w:rPr>
        <w:t xml:space="preserve">as a working paper </w:t>
      </w:r>
      <w:r w:rsidRPr="004975B7">
        <w:rPr>
          <w:sz w:val="22"/>
          <w:szCs w:val="22"/>
        </w:rPr>
        <w:t xml:space="preserve">should be directly relevant to a specific agenda item, and will support substantive discussion. </w:t>
      </w:r>
      <w:r w:rsidRPr="004975B7">
        <w:rPr>
          <w:sz w:val="22"/>
          <w:szCs w:val="22"/>
          <w:lang w:eastAsia="ko-KR"/>
        </w:rPr>
        <w:t xml:space="preserve">Relevant conveners </w:t>
      </w:r>
      <w:r w:rsidR="00A6618C" w:rsidRPr="004975B7">
        <w:rPr>
          <w:sz w:val="22"/>
          <w:szCs w:val="22"/>
          <w:lang w:eastAsia="ko-KR"/>
        </w:rPr>
        <w:t xml:space="preserve">will </w:t>
      </w:r>
      <w:r w:rsidRPr="004975B7">
        <w:rPr>
          <w:sz w:val="22"/>
          <w:szCs w:val="22"/>
          <w:lang w:eastAsia="ko-KR"/>
        </w:rPr>
        <w:t xml:space="preserve">attach a cover page, assign a unique number and send it to the Secretariat (e.g. </w:t>
      </w:r>
      <w:r w:rsidRPr="004975B7">
        <w:rPr>
          <w:sz w:val="22"/>
          <w:szCs w:val="22"/>
        </w:rPr>
        <w:t>WCPFC-SC1</w:t>
      </w:r>
      <w:r w:rsidR="00BD2414">
        <w:rPr>
          <w:rFonts w:hint="eastAsia"/>
          <w:sz w:val="22"/>
          <w:szCs w:val="22"/>
          <w:lang w:eastAsia="ko-KR"/>
        </w:rPr>
        <w:t>2</w:t>
      </w:r>
      <w:r w:rsidRPr="004975B7">
        <w:rPr>
          <w:sz w:val="22"/>
          <w:szCs w:val="22"/>
        </w:rPr>
        <w:t>-201</w:t>
      </w:r>
      <w:r w:rsidR="00BD2414">
        <w:rPr>
          <w:rFonts w:hint="eastAsia"/>
          <w:sz w:val="22"/>
          <w:szCs w:val="22"/>
          <w:lang w:eastAsia="ko-KR"/>
        </w:rPr>
        <w:t>6</w:t>
      </w:r>
      <w:r w:rsidRPr="004975B7">
        <w:rPr>
          <w:sz w:val="22"/>
          <w:szCs w:val="22"/>
        </w:rPr>
        <w:t>/EB-WP-XX</w:t>
      </w:r>
      <w:r w:rsidRPr="004975B7">
        <w:rPr>
          <w:sz w:val="22"/>
          <w:szCs w:val="22"/>
          <w:lang w:eastAsia="ko-KR"/>
        </w:rPr>
        <w:t>).</w:t>
      </w:r>
    </w:p>
    <w:p w:rsidR="008627E3" w:rsidRPr="004975B7" w:rsidRDefault="008627E3" w:rsidP="000A3938">
      <w:pPr>
        <w:adjustRightInd w:val="0"/>
        <w:snapToGrid w:val="0"/>
        <w:ind w:left="720"/>
        <w:jc w:val="both"/>
        <w:rPr>
          <w:b/>
          <w:sz w:val="22"/>
          <w:szCs w:val="22"/>
          <w:lang w:eastAsia="ko-KR"/>
        </w:rPr>
      </w:pPr>
    </w:p>
    <w:p w:rsidR="008627E3" w:rsidRPr="004975B7" w:rsidRDefault="008627E3" w:rsidP="000A3938">
      <w:pPr>
        <w:adjustRightInd w:val="0"/>
        <w:snapToGrid w:val="0"/>
        <w:ind w:left="720"/>
        <w:jc w:val="both"/>
        <w:rPr>
          <w:sz w:val="22"/>
          <w:szCs w:val="22"/>
          <w:lang w:eastAsia="ko-KR"/>
        </w:rPr>
      </w:pPr>
      <w:r w:rsidRPr="004975B7">
        <w:rPr>
          <w:b/>
          <w:sz w:val="22"/>
          <w:szCs w:val="22"/>
        </w:rPr>
        <w:lastRenderedPageBreak/>
        <w:t xml:space="preserve">Information </w:t>
      </w:r>
      <w:r w:rsidRPr="004975B7">
        <w:rPr>
          <w:b/>
          <w:sz w:val="22"/>
          <w:szCs w:val="22"/>
          <w:lang w:eastAsia="ko-KR"/>
        </w:rPr>
        <w:t>P</w:t>
      </w:r>
      <w:r w:rsidRPr="004975B7">
        <w:rPr>
          <w:b/>
          <w:sz w:val="22"/>
          <w:szCs w:val="22"/>
        </w:rPr>
        <w:t>apers</w:t>
      </w:r>
      <w:r w:rsidRPr="004975B7">
        <w:rPr>
          <w:b/>
          <w:sz w:val="22"/>
          <w:szCs w:val="22"/>
          <w:lang w:eastAsia="ko-KR"/>
        </w:rPr>
        <w:t xml:space="preserve"> (IP)</w:t>
      </w:r>
      <w:r w:rsidRPr="004975B7">
        <w:rPr>
          <w:b/>
          <w:sz w:val="22"/>
          <w:szCs w:val="22"/>
        </w:rPr>
        <w:t xml:space="preserve">:   </w:t>
      </w:r>
      <w:r w:rsidRPr="004975B7">
        <w:rPr>
          <w:sz w:val="22"/>
          <w:szCs w:val="22"/>
          <w:lang w:eastAsia="ko-KR"/>
        </w:rPr>
        <w:t>P</w:t>
      </w:r>
      <w:r w:rsidRPr="004975B7">
        <w:rPr>
          <w:sz w:val="22"/>
          <w:szCs w:val="22"/>
        </w:rPr>
        <w:t>apers considered by Theme Conveners</w:t>
      </w:r>
      <w:r w:rsidRPr="004975B7">
        <w:rPr>
          <w:sz w:val="22"/>
          <w:szCs w:val="22"/>
          <w:lang w:eastAsia="ko-KR"/>
        </w:rPr>
        <w:t xml:space="preserve"> and</w:t>
      </w:r>
      <w:r w:rsidRPr="004975B7">
        <w:rPr>
          <w:sz w:val="22"/>
          <w:szCs w:val="22"/>
        </w:rPr>
        <w:t xml:space="preserve"> the Chair </w:t>
      </w:r>
      <w:r w:rsidRPr="004975B7">
        <w:rPr>
          <w:sz w:val="22"/>
          <w:szCs w:val="22"/>
          <w:lang w:eastAsia="ko-KR"/>
        </w:rPr>
        <w:t>as an information paper should be</w:t>
      </w:r>
      <w:r w:rsidRPr="004975B7">
        <w:rPr>
          <w:sz w:val="22"/>
          <w:szCs w:val="22"/>
        </w:rPr>
        <w:t xml:space="preserve"> of general interest – a supplementary paper circulated for information only – not requiring presentation in the </w:t>
      </w:r>
      <w:r w:rsidRPr="004975B7">
        <w:rPr>
          <w:sz w:val="22"/>
          <w:szCs w:val="22"/>
          <w:lang w:eastAsia="ko-KR"/>
        </w:rPr>
        <w:t>p</w:t>
      </w:r>
      <w:r w:rsidRPr="004975B7">
        <w:rPr>
          <w:sz w:val="22"/>
          <w:szCs w:val="22"/>
        </w:rPr>
        <w:t>lenary but may be referred to in discussion</w:t>
      </w:r>
      <w:r w:rsidRPr="004975B7">
        <w:rPr>
          <w:sz w:val="22"/>
          <w:szCs w:val="22"/>
          <w:lang w:eastAsia="ko-KR"/>
        </w:rPr>
        <w:t xml:space="preserve">. Relevant conveners </w:t>
      </w:r>
      <w:r w:rsidR="00A6618C" w:rsidRPr="004975B7">
        <w:rPr>
          <w:sz w:val="22"/>
          <w:szCs w:val="22"/>
          <w:lang w:eastAsia="ko-KR"/>
        </w:rPr>
        <w:t xml:space="preserve">will </w:t>
      </w:r>
      <w:r w:rsidRPr="004975B7">
        <w:rPr>
          <w:sz w:val="22"/>
          <w:szCs w:val="22"/>
          <w:lang w:eastAsia="ko-KR"/>
        </w:rPr>
        <w:t xml:space="preserve">attach a cover page, assign a unique number and send it to the Secretariat (e.g. </w:t>
      </w:r>
      <w:r w:rsidRPr="004975B7">
        <w:rPr>
          <w:sz w:val="22"/>
          <w:szCs w:val="22"/>
        </w:rPr>
        <w:t>WCPFC-SC1</w:t>
      </w:r>
      <w:r w:rsidR="00AF04D1">
        <w:rPr>
          <w:rFonts w:hint="eastAsia"/>
          <w:sz w:val="22"/>
          <w:szCs w:val="22"/>
          <w:lang w:eastAsia="ko-KR"/>
        </w:rPr>
        <w:t>2</w:t>
      </w:r>
      <w:r w:rsidRPr="004975B7">
        <w:rPr>
          <w:sz w:val="22"/>
          <w:szCs w:val="22"/>
        </w:rPr>
        <w:t>-201</w:t>
      </w:r>
      <w:r w:rsidR="00AF04D1">
        <w:rPr>
          <w:rFonts w:hint="eastAsia"/>
          <w:sz w:val="22"/>
          <w:szCs w:val="22"/>
          <w:lang w:eastAsia="ko-KR"/>
        </w:rPr>
        <w:t>6</w:t>
      </w:r>
      <w:r w:rsidRPr="004975B7">
        <w:rPr>
          <w:sz w:val="22"/>
          <w:szCs w:val="22"/>
        </w:rPr>
        <w:t>/EB-IP-XX</w:t>
      </w:r>
      <w:r w:rsidRPr="004975B7">
        <w:rPr>
          <w:sz w:val="22"/>
          <w:szCs w:val="22"/>
          <w:lang w:eastAsia="ko-KR"/>
        </w:rPr>
        <w:t>)</w:t>
      </w:r>
    </w:p>
    <w:p w:rsidR="002F3754" w:rsidRPr="004975B7" w:rsidRDefault="002F3754" w:rsidP="000A3938">
      <w:pPr>
        <w:adjustRightInd w:val="0"/>
        <w:snapToGrid w:val="0"/>
        <w:ind w:left="720"/>
        <w:jc w:val="both"/>
        <w:rPr>
          <w:sz w:val="22"/>
          <w:szCs w:val="22"/>
        </w:rPr>
      </w:pPr>
    </w:p>
    <w:p w:rsidR="002F3754" w:rsidRPr="004975B7" w:rsidRDefault="002F3754" w:rsidP="000A3938">
      <w:pPr>
        <w:adjustRightInd w:val="0"/>
        <w:snapToGrid w:val="0"/>
        <w:jc w:val="both"/>
        <w:rPr>
          <w:b/>
          <w:bCs/>
          <w:sz w:val="22"/>
          <w:szCs w:val="22"/>
        </w:rPr>
      </w:pPr>
      <w:r w:rsidRPr="004975B7">
        <w:rPr>
          <w:b/>
          <w:bCs/>
          <w:sz w:val="22"/>
          <w:szCs w:val="22"/>
        </w:rPr>
        <w:t>Funding for Developing Countries and Participating Territories</w:t>
      </w:r>
    </w:p>
    <w:p w:rsidR="002F3754" w:rsidRPr="004975B7" w:rsidRDefault="002F3754" w:rsidP="000A3938">
      <w:pPr>
        <w:adjustRightInd w:val="0"/>
        <w:snapToGrid w:val="0"/>
        <w:jc w:val="both"/>
        <w:rPr>
          <w:b/>
          <w:bCs/>
          <w:sz w:val="22"/>
          <w:szCs w:val="22"/>
        </w:rPr>
      </w:pPr>
    </w:p>
    <w:p w:rsidR="008627E3" w:rsidRPr="004975B7" w:rsidRDefault="008627E3" w:rsidP="000A3938">
      <w:pPr>
        <w:adjustRightInd w:val="0"/>
        <w:snapToGrid w:val="0"/>
        <w:jc w:val="both"/>
        <w:rPr>
          <w:sz w:val="22"/>
          <w:szCs w:val="22"/>
          <w:lang w:eastAsia="ko-KR"/>
        </w:rPr>
      </w:pPr>
      <w:r w:rsidRPr="004975B7">
        <w:rPr>
          <w:sz w:val="22"/>
          <w:szCs w:val="22"/>
        </w:rPr>
        <w:t xml:space="preserve">The Commission will fund the participation (a daily allowance and most direct economical airfare) of one representative from each developing country and participating territory that is a member of the Commission. Formal nominations for participants to receive this support </w:t>
      </w:r>
      <w:proofErr w:type="gramStart"/>
      <w:r w:rsidRPr="004975B7">
        <w:rPr>
          <w:sz w:val="22"/>
          <w:szCs w:val="22"/>
        </w:rPr>
        <w:t>should be submitted</w:t>
      </w:r>
      <w:proofErr w:type="gramEnd"/>
      <w:r w:rsidRPr="004975B7">
        <w:rPr>
          <w:sz w:val="22"/>
          <w:szCs w:val="22"/>
        </w:rPr>
        <w:t xml:space="preserve"> to the Secretariat (</w:t>
      </w:r>
      <w:hyperlink r:id="rId16" w:history="1">
        <w:r w:rsidRPr="004975B7">
          <w:rPr>
            <w:rStyle w:val="Hyperlink"/>
            <w:sz w:val="22"/>
            <w:szCs w:val="22"/>
          </w:rPr>
          <w:t>aaron.nighswander@wcpfc.int</w:t>
        </w:r>
      </w:hyperlink>
      <w:r w:rsidRPr="004975B7">
        <w:rPr>
          <w:sz w:val="22"/>
          <w:szCs w:val="22"/>
        </w:rPr>
        <w:t xml:space="preserve">) </w:t>
      </w:r>
      <w:r w:rsidR="008D5C9F" w:rsidRPr="004975B7">
        <w:rPr>
          <w:sz w:val="22"/>
          <w:szCs w:val="22"/>
          <w:lang w:eastAsia="ko-KR"/>
        </w:rPr>
        <w:t xml:space="preserve">by </w:t>
      </w:r>
      <w:r w:rsidR="00BD2414" w:rsidRPr="00BD2414">
        <w:rPr>
          <w:rFonts w:hint="eastAsia"/>
          <w:b/>
          <w:sz w:val="22"/>
          <w:szCs w:val="22"/>
          <w:lang w:eastAsia="ko-KR"/>
        </w:rPr>
        <w:t>1</w:t>
      </w:r>
      <w:r w:rsidR="00FD3063">
        <w:rPr>
          <w:b/>
          <w:sz w:val="22"/>
          <w:szCs w:val="22"/>
          <w:lang w:eastAsia="ko-KR"/>
        </w:rPr>
        <w:t xml:space="preserve"> July</w:t>
      </w:r>
      <w:r w:rsidR="008D5C9F" w:rsidRPr="004975B7">
        <w:rPr>
          <w:b/>
          <w:sz w:val="22"/>
          <w:szCs w:val="22"/>
          <w:lang w:eastAsia="ko-KR"/>
        </w:rPr>
        <w:t xml:space="preserve"> 201</w:t>
      </w:r>
      <w:r w:rsidR="00AF04D1">
        <w:rPr>
          <w:rFonts w:hint="eastAsia"/>
          <w:b/>
          <w:sz w:val="22"/>
          <w:szCs w:val="22"/>
          <w:lang w:eastAsia="ko-KR"/>
        </w:rPr>
        <w:t>6</w:t>
      </w:r>
      <w:r w:rsidR="008D5C9F" w:rsidRPr="004975B7">
        <w:rPr>
          <w:sz w:val="22"/>
          <w:szCs w:val="22"/>
          <w:lang w:eastAsia="ko-KR"/>
        </w:rPr>
        <w:t xml:space="preserve"> </w:t>
      </w:r>
      <w:r w:rsidRPr="004975B7">
        <w:rPr>
          <w:sz w:val="22"/>
          <w:szCs w:val="22"/>
        </w:rPr>
        <w:t xml:space="preserve">under the signature of their WCPFC Official Contact for </w:t>
      </w:r>
      <w:r w:rsidR="008A561C">
        <w:rPr>
          <w:sz w:val="22"/>
          <w:szCs w:val="22"/>
        </w:rPr>
        <w:t xml:space="preserve">eligible </w:t>
      </w:r>
      <w:r w:rsidRPr="004975B7">
        <w:rPr>
          <w:sz w:val="22"/>
          <w:szCs w:val="22"/>
        </w:rPr>
        <w:t>developing countries and participating territories</w:t>
      </w:r>
      <w:r w:rsidRPr="004975B7">
        <w:rPr>
          <w:sz w:val="22"/>
          <w:szCs w:val="22"/>
          <w:lang w:eastAsia="ko-KR"/>
        </w:rPr>
        <w:t xml:space="preserve">. </w:t>
      </w:r>
    </w:p>
    <w:p w:rsidR="009F163B" w:rsidRPr="004975B7" w:rsidRDefault="009F163B" w:rsidP="000A3938">
      <w:pPr>
        <w:pStyle w:val="Heading4"/>
        <w:adjustRightInd w:val="0"/>
        <w:snapToGrid w:val="0"/>
        <w:spacing w:before="0" w:after="0"/>
        <w:jc w:val="both"/>
        <w:rPr>
          <w:sz w:val="22"/>
          <w:szCs w:val="22"/>
        </w:rPr>
      </w:pPr>
    </w:p>
    <w:p w:rsidR="009F163B" w:rsidRPr="009E45FD" w:rsidRDefault="009F163B" w:rsidP="000A3938">
      <w:pPr>
        <w:pStyle w:val="Heading4"/>
        <w:adjustRightInd w:val="0"/>
        <w:snapToGrid w:val="0"/>
        <w:spacing w:before="0" w:after="0"/>
        <w:jc w:val="both"/>
        <w:rPr>
          <w:sz w:val="22"/>
          <w:szCs w:val="22"/>
          <w:lang w:eastAsia="ko-KR"/>
        </w:rPr>
      </w:pPr>
      <w:r w:rsidRPr="009E45FD">
        <w:rPr>
          <w:sz w:val="22"/>
          <w:szCs w:val="22"/>
        </w:rPr>
        <w:t xml:space="preserve">Visa to visit </w:t>
      </w:r>
      <w:r w:rsidR="00BD2414" w:rsidRPr="009E45FD">
        <w:rPr>
          <w:rFonts w:hint="eastAsia"/>
          <w:sz w:val="22"/>
          <w:szCs w:val="22"/>
          <w:lang w:eastAsia="ko-KR"/>
        </w:rPr>
        <w:t>Indonesia</w:t>
      </w:r>
    </w:p>
    <w:p w:rsidR="009F163B" w:rsidRPr="009E45FD" w:rsidRDefault="009F163B" w:rsidP="000A3938">
      <w:pPr>
        <w:pStyle w:val="BodyText"/>
        <w:adjustRightInd w:val="0"/>
        <w:snapToGrid w:val="0"/>
        <w:spacing w:before="0"/>
      </w:pPr>
    </w:p>
    <w:p w:rsidR="009E45FD" w:rsidRPr="00C34807" w:rsidRDefault="009E45FD" w:rsidP="009E45FD">
      <w:pPr>
        <w:autoSpaceDE w:val="0"/>
        <w:autoSpaceDN w:val="0"/>
        <w:adjustRightInd w:val="0"/>
        <w:snapToGrid w:val="0"/>
        <w:jc w:val="both"/>
        <w:rPr>
          <w:color w:val="000000"/>
          <w:lang w:val="en-US" w:eastAsia="zh-CN"/>
        </w:rPr>
      </w:pPr>
      <w:r w:rsidRPr="00C34807">
        <w:rPr>
          <w:color w:val="000000"/>
          <w:lang w:val="en-US" w:eastAsia="zh-CN"/>
        </w:rPr>
        <w:t>For information on visa requirements for entering Indonesia, please see the detailed</w:t>
      </w:r>
      <w:r w:rsidRPr="00C34807">
        <w:rPr>
          <w:rFonts w:hint="eastAsia"/>
          <w:color w:val="000000"/>
          <w:lang w:val="en-US" w:eastAsia="ko-KR"/>
        </w:rPr>
        <w:t xml:space="preserve"> </w:t>
      </w:r>
      <w:r w:rsidRPr="00C34807">
        <w:rPr>
          <w:color w:val="000000"/>
          <w:lang w:val="en-US" w:eastAsia="zh-CN"/>
        </w:rPr>
        <w:t>attachment to this document</w:t>
      </w:r>
      <w:r w:rsidR="002F4051">
        <w:rPr>
          <w:rFonts w:hint="eastAsia"/>
          <w:color w:val="000000"/>
          <w:lang w:val="en-US" w:eastAsia="ko-KR"/>
        </w:rPr>
        <w:t xml:space="preserve"> (</w:t>
      </w:r>
      <w:r w:rsidR="002F4051" w:rsidRPr="001A53FE">
        <w:rPr>
          <w:rFonts w:hint="eastAsia"/>
          <w:b/>
          <w:color w:val="000000"/>
          <w:lang w:val="en-US" w:eastAsia="ko-KR"/>
        </w:rPr>
        <w:t>Attachment A</w:t>
      </w:r>
      <w:r w:rsidR="002F4051">
        <w:rPr>
          <w:rFonts w:hint="eastAsia"/>
          <w:color w:val="000000"/>
          <w:lang w:val="en-US" w:eastAsia="ko-KR"/>
        </w:rPr>
        <w:t>)</w:t>
      </w:r>
      <w:r w:rsidRPr="00C34807">
        <w:rPr>
          <w:color w:val="000000"/>
          <w:lang w:val="en-US" w:eastAsia="zh-CN"/>
        </w:rPr>
        <w:t xml:space="preserve"> which has been provided by the Government of Indonesia. The</w:t>
      </w:r>
      <w:r w:rsidRPr="00C34807">
        <w:rPr>
          <w:rFonts w:hint="eastAsia"/>
          <w:color w:val="000000"/>
          <w:lang w:val="en-US" w:eastAsia="ko-KR"/>
        </w:rPr>
        <w:t xml:space="preserve"> </w:t>
      </w:r>
      <w:r w:rsidRPr="00C34807">
        <w:rPr>
          <w:color w:val="000000"/>
          <w:lang w:val="en-US" w:eastAsia="zh-CN"/>
        </w:rPr>
        <w:t>Ministry of Marine Affairs and Fisheries has provided a template for the application of</w:t>
      </w:r>
      <w:r w:rsidRPr="00C34807">
        <w:rPr>
          <w:rFonts w:hint="eastAsia"/>
          <w:color w:val="000000"/>
          <w:lang w:val="en-US" w:eastAsia="ko-KR"/>
        </w:rPr>
        <w:t xml:space="preserve"> </w:t>
      </w:r>
      <w:r w:rsidRPr="00C34807">
        <w:rPr>
          <w:color w:val="000000"/>
          <w:lang w:val="en-US" w:eastAsia="zh-CN"/>
        </w:rPr>
        <w:t>conditional visas upon arrival for those countries that are not included in the visa waiver</w:t>
      </w:r>
      <w:r w:rsidRPr="00C34807">
        <w:rPr>
          <w:rFonts w:hint="eastAsia"/>
          <w:color w:val="000000"/>
          <w:lang w:val="en-US" w:eastAsia="ko-KR"/>
        </w:rPr>
        <w:t xml:space="preserve"> </w:t>
      </w:r>
      <w:r w:rsidRPr="00C34807">
        <w:rPr>
          <w:color w:val="000000"/>
          <w:lang w:val="en-US" w:eastAsia="zh-CN"/>
        </w:rPr>
        <w:t>program, are not from a country that is included in the visa on arrival and do not have an</w:t>
      </w:r>
      <w:r w:rsidRPr="00C34807">
        <w:rPr>
          <w:rFonts w:hint="eastAsia"/>
          <w:color w:val="000000"/>
          <w:lang w:val="en-US" w:eastAsia="ko-KR"/>
        </w:rPr>
        <w:t xml:space="preserve"> </w:t>
      </w:r>
      <w:r w:rsidRPr="00C34807">
        <w:rPr>
          <w:color w:val="000000"/>
          <w:lang w:val="en-US" w:eastAsia="zh-CN"/>
        </w:rPr>
        <w:t>Indonesian Embassy. For those applying for the conditional visa on arrival</w:t>
      </w:r>
      <w:r w:rsidR="00F92840">
        <w:rPr>
          <w:rFonts w:hint="eastAsia"/>
          <w:color w:val="000000"/>
          <w:lang w:val="en-US" w:eastAsia="ko-KR"/>
        </w:rPr>
        <w:t>,</w:t>
      </w:r>
      <w:r w:rsidRPr="00C34807">
        <w:rPr>
          <w:color w:val="000000"/>
          <w:lang w:val="en-US" w:eastAsia="zh-CN"/>
        </w:rPr>
        <w:t xml:space="preserve"> please note the</w:t>
      </w:r>
      <w:r w:rsidRPr="00C34807">
        <w:rPr>
          <w:rFonts w:hint="eastAsia"/>
          <w:color w:val="000000"/>
          <w:lang w:val="en-US" w:eastAsia="ko-KR"/>
        </w:rPr>
        <w:t xml:space="preserve"> </w:t>
      </w:r>
      <w:r w:rsidRPr="00C34807">
        <w:rPr>
          <w:color w:val="000000"/>
          <w:lang w:val="en-US" w:eastAsia="zh-CN"/>
        </w:rPr>
        <w:t xml:space="preserve">requested deadline for applying for this visa is </w:t>
      </w:r>
      <w:r w:rsidRPr="00F92840">
        <w:rPr>
          <w:color w:val="000000"/>
          <w:u w:val="single"/>
          <w:lang w:val="en-US" w:eastAsia="zh-CN"/>
        </w:rPr>
        <w:t>six weeks prior to the arrival date</w:t>
      </w:r>
      <w:r w:rsidRPr="00C34807">
        <w:rPr>
          <w:color w:val="000000"/>
          <w:lang w:val="en-US" w:eastAsia="zh-CN"/>
        </w:rPr>
        <w:t>. Any</w:t>
      </w:r>
      <w:r w:rsidRPr="00C34807">
        <w:rPr>
          <w:rFonts w:hint="eastAsia"/>
          <w:color w:val="000000"/>
          <w:lang w:val="en-US" w:eastAsia="ko-KR"/>
        </w:rPr>
        <w:t xml:space="preserve"> </w:t>
      </w:r>
      <w:r w:rsidRPr="00C34807">
        <w:rPr>
          <w:color w:val="000000"/>
          <w:lang w:val="en-US" w:eastAsia="zh-CN"/>
        </w:rPr>
        <w:t xml:space="preserve">questions regarding visas </w:t>
      </w:r>
      <w:proofErr w:type="gramStart"/>
      <w:r w:rsidRPr="00C34807">
        <w:rPr>
          <w:color w:val="000000"/>
          <w:lang w:val="en-US" w:eastAsia="zh-CN"/>
        </w:rPr>
        <w:t>should be addressed</w:t>
      </w:r>
      <w:proofErr w:type="gramEnd"/>
      <w:r w:rsidRPr="00C34807">
        <w:rPr>
          <w:color w:val="000000"/>
          <w:lang w:val="en-US" w:eastAsia="zh-CN"/>
        </w:rPr>
        <w:t xml:space="preserve"> to:</w:t>
      </w:r>
    </w:p>
    <w:p w:rsidR="00E87D56" w:rsidRPr="009E45FD" w:rsidRDefault="00E87D56" w:rsidP="009E45FD">
      <w:pPr>
        <w:autoSpaceDE w:val="0"/>
        <w:autoSpaceDN w:val="0"/>
        <w:adjustRightInd w:val="0"/>
        <w:snapToGrid w:val="0"/>
        <w:jc w:val="both"/>
        <w:rPr>
          <w:color w:val="000000"/>
          <w:lang w:val="en-US" w:eastAsia="zh-CN"/>
        </w:rPr>
      </w:pPr>
    </w:p>
    <w:p w:rsidR="009E45FD" w:rsidRPr="00F92840" w:rsidRDefault="009E45FD" w:rsidP="009E45FD">
      <w:pPr>
        <w:pStyle w:val="ListParagraph"/>
        <w:adjustRightInd w:val="0"/>
        <w:snapToGrid w:val="0"/>
        <w:spacing w:after="0" w:line="240" w:lineRule="auto"/>
        <w:ind w:left="0"/>
        <w:contextualSpacing w:val="0"/>
        <w:jc w:val="both"/>
        <w:rPr>
          <w:rFonts w:ascii="Times New Roman" w:hAnsi="Times New Roman" w:cs="Times New Roman"/>
          <w:lang w:val="id-ID"/>
        </w:rPr>
      </w:pPr>
      <w:r w:rsidRPr="00F92840">
        <w:rPr>
          <w:rFonts w:ascii="Times New Roman" w:hAnsi="Times New Roman" w:cs="Times New Roman"/>
          <w:lang w:val="id-ID"/>
        </w:rPr>
        <w:t>Center for Fisheries Research and Development</w:t>
      </w:r>
    </w:p>
    <w:p w:rsidR="009E45FD" w:rsidRPr="00F92840" w:rsidRDefault="009E45FD" w:rsidP="009E45FD">
      <w:pPr>
        <w:pStyle w:val="ListParagraph"/>
        <w:adjustRightInd w:val="0"/>
        <w:snapToGrid w:val="0"/>
        <w:spacing w:after="0" w:line="240" w:lineRule="auto"/>
        <w:ind w:left="0"/>
        <w:contextualSpacing w:val="0"/>
        <w:jc w:val="both"/>
        <w:rPr>
          <w:rFonts w:ascii="Times New Roman" w:hAnsi="Times New Roman" w:cs="Times New Roman"/>
          <w:lang w:val="id-ID"/>
        </w:rPr>
      </w:pPr>
      <w:r w:rsidRPr="00F92840">
        <w:rPr>
          <w:rFonts w:ascii="Times New Roman" w:hAnsi="Times New Roman" w:cs="Times New Roman"/>
          <w:lang w:val="id-ID"/>
        </w:rPr>
        <w:t>Agency for Marine and Fisheries Research and Development</w:t>
      </w:r>
    </w:p>
    <w:p w:rsidR="009E45FD" w:rsidRPr="00F92840" w:rsidRDefault="009E45FD" w:rsidP="009E45FD">
      <w:pPr>
        <w:pStyle w:val="ListParagraph"/>
        <w:adjustRightInd w:val="0"/>
        <w:snapToGrid w:val="0"/>
        <w:spacing w:after="0" w:line="240" w:lineRule="auto"/>
        <w:ind w:left="0"/>
        <w:contextualSpacing w:val="0"/>
        <w:jc w:val="both"/>
        <w:rPr>
          <w:rFonts w:ascii="Times New Roman" w:hAnsi="Times New Roman" w:cs="Times New Roman"/>
          <w:lang w:val="id-ID"/>
        </w:rPr>
      </w:pPr>
      <w:r w:rsidRPr="00F92840">
        <w:rPr>
          <w:rFonts w:ascii="Times New Roman" w:hAnsi="Times New Roman" w:cs="Times New Roman"/>
          <w:lang w:val="id-ID"/>
        </w:rPr>
        <w:t>Ministry of Marine Affairs</w:t>
      </w:r>
      <w:r w:rsidRPr="00F92840">
        <w:rPr>
          <w:rFonts w:ascii="Times New Roman" w:hAnsi="Times New Roman" w:cs="Times New Roman"/>
        </w:rPr>
        <w:t xml:space="preserve"> and Fisheries</w:t>
      </w:r>
      <w:r w:rsidRPr="00F92840">
        <w:rPr>
          <w:rFonts w:ascii="Times New Roman" w:hAnsi="Times New Roman" w:cs="Times New Roman"/>
          <w:lang w:val="id-ID"/>
        </w:rPr>
        <w:t>, Republic of Indonesia</w:t>
      </w:r>
    </w:p>
    <w:p w:rsidR="009E45FD" w:rsidRPr="00F92840" w:rsidRDefault="009E45FD" w:rsidP="009E45FD">
      <w:pPr>
        <w:pStyle w:val="ListParagraph"/>
        <w:adjustRightInd w:val="0"/>
        <w:snapToGrid w:val="0"/>
        <w:spacing w:after="0" w:line="240" w:lineRule="auto"/>
        <w:ind w:left="0"/>
        <w:contextualSpacing w:val="0"/>
        <w:jc w:val="both"/>
        <w:rPr>
          <w:rFonts w:ascii="Times New Roman" w:hAnsi="Times New Roman" w:cs="Times New Roman"/>
          <w:lang w:val="id-ID"/>
        </w:rPr>
      </w:pPr>
      <w:r w:rsidRPr="00F92840">
        <w:rPr>
          <w:rFonts w:ascii="Times New Roman" w:hAnsi="Times New Roman" w:cs="Times New Roman"/>
          <w:lang w:val="id-ID"/>
        </w:rPr>
        <w:t>Jln. Pasir Putih II Ancol Timur Jakarta Utara 14430 - INDONESIA</w:t>
      </w:r>
    </w:p>
    <w:p w:rsidR="009E45FD" w:rsidRPr="00F92840" w:rsidRDefault="009E45FD" w:rsidP="009E45FD">
      <w:pPr>
        <w:pStyle w:val="ListParagraph"/>
        <w:adjustRightInd w:val="0"/>
        <w:snapToGrid w:val="0"/>
        <w:spacing w:after="0" w:line="240" w:lineRule="auto"/>
        <w:ind w:left="0"/>
        <w:contextualSpacing w:val="0"/>
        <w:jc w:val="both"/>
        <w:rPr>
          <w:rFonts w:ascii="Times New Roman" w:hAnsi="Times New Roman" w:cs="Times New Roman"/>
          <w:lang w:val="id-ID"/>
        </w:rPr>
      </w:pPr>
      <w:r w:rsidRPr="00F92840">
        <w:rPr>
          <w:rFonts w:ascii="Times New Roman" w:hAnsi="Times New Roman" w:cs="Times New Roman"/>
          <w:lang w:val="id-ID"/>
        </w:rPr>
        <w:t>Phone : 62-21-64700928 ; Fax:62-21-64700929</w:t>
      </w:r>
    </w:p>
    <w:p w:rsidR="009E45FD" w:rsidRPr="00F92840" w:rsidRDefault="009E45FD" w:rsidP="009E45FD">
      <w:pPr>
        <w:pStyle w:val="ListParagraph"/>
        <w:adjustRightInd w:val="0"/>
        <w:snapToGrid w:val="0"/>
        <w:spacing w:after="0" w:line="240" w:lineRule="auto"/>
        <w:ind w:left="0"/>
        <w:contextualSpacing w:val="0"/>
        <w:jc w:val="both"/>
        <w:rPr>
          <w:rFonts w:ascii="Arial" w:hAnsi="Arial" w:cs="Arial"/>
          <w:lang w:val="id-ID"/>
        </w:rPr>
      </w:pPr>
      <w:r w:rsidRPr="00F92840">
        <w:rPr>
          <w:rFonts w:ascii="Times New Roman" w:hAnsi="Times New Roman" w:cs="Times New Roman"/>
          <w:lang w:val="id-ID"/>
        </w:rPr>
        <w:t xml:space="preserve">Email : </w:t>
      </w:r>
      <w:r w:rsidR="00DA404B">
        <w:fldChar w:fldCharType="begin"/>
      </w:r>
      <w:r w:rsidR="00DA404B">
        <w:instrText xml:space="preserve"> HYPERLINK "mailto:wcpfc.sc12indonesia@gmail.com" </w:instrText>
      </w:r>
      <w:r w:rsidR="00DA404B">
        <w:fldChar w:fldCharType="separate"/>
      </w:r>
      <w:r w:rsidRPr="00F92840">
        <w:rPr>
          <w:rStyle w:val="Hyperlink"/>
          <w:rFonts w:ascii="Times New Roman" w:hAnsi="Times New Roman" w:cs="Times New Roman"/>
          <w:lang w:val="id-ID"/>
        </w:rPr>
        <w:t>wcpfc.sc12indonesia@gmail.com</w:t>
      </w:r>
      <w:r w:rsidR="00DA404B">
        <w:rPr>
          <w:rStyle w:val="Hyperlink"/>
          <w:rFonts w:ascii="Times New Roman" w:hAnsi="Times New Roman" w:cs="Times New Roman"/>
          <w:lang w:val="id-ID"/>
        </w:rPr>
        <w:fldChar w:fldCharType="end"/>
      </w:r>
    </w:p>
    <w:p w:rsidR="00E87D56" w:rsidRPr="009E45FD" w:rsidRDefault="00E87D56" w:rsidP="009E45FD">
      <w:pPr>
        <w:pStyle w:val="Heading4"/>
        <w:adjustRightInd w:val="0"/>
        <w:snapToGrid w:val="0"/>
        <w:spacing w:before="0" w:after="0"/>
        <w:jc w:val="both"/>
        <w:rPr>
          <w:sz w:val="22"/>
          <w:szCs w:val="22"/>
          <w:lang w:eastAsia="ko-KR"/>
        </w:rPr>
      </w:pPr>
    </w:p>
    <w:p w:rsidR="00AF1BD1" w:rsidRPr="009E45FD" w:rsidRDefault="00AF1BD1" w:rsidP="009E45FD">
      <w:pPr>
        <w:pStyle w:val="Heading4"/>
        <w:adjustRightInd w:val="0"/>
        <w:snapToGrid w:val="0"/>
        <w:spacing w:before="0" w:after="0"/>
        <w:jc w:val="both"/>
        <w:rPr>
          <w:sz w:val="22"/>
          <w:szCs w:val="22"/>
          <w:lang w:eastAsia="ko-KR"/>
        </w:rPr>
      </w:pPr>
      <w:r w:rsidRPr="009E45FD">
        <w:rPr>
          <w:sz w:val="22"/>
          <w:szCs w:val="22"/>
        </w:rPr>
        <w:t xml:space="preserve">Currency in </w:t>
      </w:r>
      <w:r w:rsidR="00E87D56" w:rsidRPr="009E45FD">
        <w:rPr>
          <w:rFonts w:hint="eastAsia"/>
          <w:sz w:val="22"/>
          <w:szCs w:val="22"/>
          <w:lang w:eastAsia="ko-KR"/>
        </w:rPr>
        <w:t>Indonesia</w:t>
      </w:r>
    </w:p>
    <w:p w:rsidR="00AF1BD1" w:rsidRPr="009E45FD" w:rsidRDefault="00AF1BD1" w:rsidP="009E45FD">
      <w:pPr>
        <w:pStyle w:val="BodyText"/>
        <w:adjustRightInd w:val="0"/>
        <w:snapToGrid w:val="0"/>
        <w:spacing w:before="0"/>
      </w:pPr>
    </w:p>
    <w:p w:rsidR="00AF1BD1" w:rsidRPr="009E45FD" w:rsidRDefault="00E87D56" w:rsidP="009E45FD">
      <w:pPr>
        <w:autoSpaceDE w:val="0"/>
        <w:autoSpaceDN w:val="0"/>
        <w:adjustRightInd w:val="0"/>
        <w:snapToGrid w:val="0"/>
        <w:jc w:val="both"/>
        <w:rPr>
          <w:lang w:eastAsia="ko-KR"/>
        </w:rPr>
      </w:pPr>
      <w:r w:rsidRPr="009E45FD">
        <w:rPr>
          <w:color w:val="000000"/>
          <w:lang w:val="en-US" w:eastAsia="zh-CN"/>
        </w:rPr>
        <w:t xml:space="preserve">The currency in Indonesia is the Indonesia Rupiah (IDR), and indicative exchange rates </w:t>
      </w:r>
      <w:proofErr w:type="gramStart"/>
      <w:r w:rsidRPr="009E45FD">
        <w:rPr>
          <w:color w:val="000000"/>
          <w:lang w:val="en-US" w:eastAsia="zh-CN"/>
        </w:rPr>
        <w:t>can</w:t>
      </w:r>
      <w:r w:rsidR="000F2E83" w:rsidRPr="009E45FD">
        <w:rPr>
          <w:rFonts w:hint="eastAsia"/>
          <w:color w:val="000000"/>
          <w:lang w:val="en-US" w:eastAsia="ko-KR"/>
        </w:rPr>
        <w:t xml:space="preserve"> </w:t>
      </w:r>
      <w:r w:rsidRPr="009E45FD">
        <w:rPr>
          <w:color w:val="000000"/>
          <w:lang w:val="en-US" w:eastAsia="zh-CN"/>
        </w:rPr>
        <w:t>be found</w:t>
      </w:r>
      <w:proofErr w:type="gramEnd"/>
      <w:r w:rsidRPr="009E45FD">
        <w:rPr>
          <w:color w:val="000000"/>
          <w:lang w:val="en-US" w:eastAsia="zh-CN"/>
        </w:rPr>
        <w:t xml:space="preserve"> at </w:t>
      </w:r>
      <w:r w:rsidRPr="009E45FD">
        <w:rPr>
          <w:color w:val="0000FF"/>
          <w:lang w:val="en-US" w:eastAsia="zh-CN"/>
        </w:rPr>
        <w:t>www.oanda.com</w:t>
      </w:r>
      <w:r w:rsidRPr="009E45FD">
        <w:rPr>
          <w:color w:val="000000"/>
          <w:lang w:val="en-US" w:eastAsia="zh-CN"/>
        </w:rPr>
        <w:t>.</w:t>
      </w:r>
      <w:r w:rsidR="00F43F24" w:rsidRPr="009E45FD">
        <w:t xml:space="preserve"> </w:t>
      </w:r>
    </w:p>
    <w:p w:rsidR="00AF1BD1" w:rsidRPr="009E45FD" w:rsidRDefault="00AF1BD1" w:rsidP="000A3938">
      <w:pPr>
        <w:pStyle w:val="BodyText"/>
        <w:adjustRightInd w:val="0"/>
        <w:snapToGrid w:val="0"/>
        <w:spacing w:before="0"/>
        <w:rPr>
          <w:b/>
        </w:rPr>
      </w:pPr>
    </w:p>
    <w:p w:rsidR="00AF1BD1" w:rsidRPr="009E45FD" w:rsidRDefault="00AF1BD1" w:rsidP="000A3938">
      <w:pPr>
        <w:pStyle w:val="BodyText"/>
        <w:adjustRightInd w:val="0"/>
        <w:snapToGrid w:val="0"/>
        <w:spacing w:before="0"/>
        <w:rPr>
          <w:b/>
        </w:rPr>
      </w:pPr>
      <w:r w:rsidRPr="009E45FD">
        <w:rPr>
          <w:b/>
        </w:rPr>
        <w:t>Accommodation</w:t>
      </w:r>
    </w:p>
    <w:p w:rsidR="00AF1BD1" w:rsidRPr="009E45FD" w:rsidRDefault="00AF1BD1" w:rsidP="000A3938">
      <w:pPr>
        <w:pStyle w:val="BodyText"/>
        <w:adjustRightInd w:val="0"/>
        <w:snapToGrid w:val="0"/>
        <w:spacing w:before="0"/>
      </w:pPr>
    </w:p>
    <w:p w:rsidR="00E87D56" w:rsidRPr="009E45FD" w:rsidRDefault="00E87D56" w:rsidP="000A3938">
      <w:pPr>
        <w:autoSpaceDE w:val="0"/>
        <w:autoSpaceDN w:val="0"/>
        <w:adjustRightInd w:val="0"/>
        <w:jc w:val="both"/>
        <w:rPr>
          <w:lang w:val="en-US" w:eastAsia="ko-KR"/>
        </w:rPr>
      </w:pPr>
      <w:r w:rsidRPr="009E45FD">
        <w:rPr>
          <w:lang w:val="en-US" w:eastAsia="zh-CN"/>
        </w:rPr>
        <w:t xml:space="preserve">Participants </w:t>
      </w:r>
      <w:proofErr w:type="gramStart"/>
      <w:r w:rsidRPr="009E45FD">
        <w:rPr>
          <w:lang w:val="en-US" w:eastAsia="zh-CN"/>
        </w:rPr>
        <w:t>are asked</w:t>
      </w:r>
      <w:proofErr w:type="gramEnd"/>
      <w:r w:rsidRPr="009E45FD">
        <w:rPr>
          <w:lang w:val="en-US" w:eastAsia="zh-CN"/>
        </w:rPr>
        <w:t xml:space="preserve"> to make their own accommodation arrangements. </w:t>
      </w:r>
      <w:proofErr w:type="spellStart"/>
      <w:r w:rsidRPr="009E45FD">
        <w:rPr>
          <w:lang w:val="en-US" w:eastAsia="zh-CN"/>
        </w:rPr>
        <w:t>Kuta</w:t>
      </w:r>
      <w:proofErr w:type="spellEnd"/>
      <w:r w:rsidRPr="009E45FD">
        <w:rPr>
          <w:lang w:val="en-US" w:eastAsia="zh-CN"/>
        </w:rPr>
        <w:t xml:space="preserve"> Indonesia has</w:t>
      </w:r>
      <w:r w:rsidRPr="009E45FD">
        <w:rPr>
          <w:rFonts w:hint="eastAsia"/>
          <w:lang w:val="en-US" w:eastAsia="ko-KR"/>
        </w:rPr>
        <w:t xml:space="preserve"> </w:t>
      </w:r>
      <w:r w:rsidRPr="009E45FD">
        <w:rPr>
          <w:lang w:val="en-US" w:eastAsia="zh-CN"/>
        </w:rPr>
        <w:t>a broad range of hotels and apartments and members should check for suitable</w:t>
      </w:r>
      <w:r w:rsidRPr="009E45FD">
        <w:rPr>
          <w:rFonts w:hint="eastAsia"/>
          <w:lang w:val="en-US" w:eastAsia="ko-KR"/>
        </w:rPr>
        <w:t xml:space="preserve"> </w:t>
      </w:r>
      <w:r w:rsidRPr="009E45FD">
        <w:rPr>
          <w:lang w:val="en-US" w:eastAsia="zh-CN"/>
        </w:rPr>
        <w:t>accommodation on the internet. The Government of Indonesia has provided additional</w:t>
      </w:r>
      <w:r w:rsidRPr="009E45FD">
        <w:rPr>
          <w:rFonts w:hint="eastAsia"/>
          <w:lang w:val="en-US" w:eastAsia="ko-KR"/>
        </w:rPr>
        <w:t xml:space="preserve"> </w:t>
      </w:r>
      <w:r w:rsidRPr="009E45FD">
        <w:rPr>
          <w:lang w:val="en-US" w:eastAsia="zh-CN"/>
        </w:rPr>
        <w:t>information on accommodation and transportation to hotels</w:t>
      </w:r>
      <w:r w:rsidR="002F4051">
        <w:rPr>
          <w:rFonts w:hint="eastAsia"/>
          <w:lang w:val="en-US" w:eastAsia="ko-KR"/>
        </w:rPr>
        <w:t>,</w:t>
      </w:r>
      <w:r w:rsidRPr="009E45FD">
        <w:rPr>
          <w:lang w:val="en-US" w:eastAsia="zh-CN"/>
        </w:rPr>
        <w:t xml:space="preserve"> </w:t>
      </w:r>
      <w:r w:rsidR="002F4051">
        <w:rPr>
          <w:rFonts w:hint="eastAsia"/>
          <w:lang w:val="en-US" w:eastAsia="ko-KR"/>
        </w:rPr>
        <w:t>which</w:t>
      </w:r>
      <w:r w:rsidRPr="009E45FD">
        <w:rPr>
          <w:lang w:val="en-US" w:eastAsia="zh-CN"/>
        </w:rPr>
        <w:t xml:space="preserve"> is </w:t>
      </w:r>
      <w:r w:rsidR="002F4051">
        <w:rPr>
          <w:rFonts w:hint="eastAsia"/>
          <w:lang w:val="en-US" w:eastAsia="ko-KR"/>
        </w:rPr>
        <w:t xml:space="preserve">in </w:t>
      </w:r>
      <w:r w:rsidR="002F4051" w:rsidRPr="002F4051">
        <w:rPr>
          <w:rFonts w:hint="eastAsia"/>
          <w:b/>
          <w:lang w:val="en-US" w:eastAsia="ko-KR"/>
        </w:rPr>
        <w:t>Attachment B</w:t>
      </w:r>
      <w:r w:rsidRPr="009E45FD">
        <w:rPr>
          <w:lang w:val="en-US" w:eastAsia="zh-CN"/>
        </w:rPr>
        <w:t xml:space="preserve"> for reference.</w:t>
      </w:r>
    </w:p>
    <w:p w:rsidR="00E87D56" w:rsidRPr="009E45FD" w:rsidRDefault="00E87D56" w:rsidP="000A3938">
      <w:pPr>
        <w:autoSpaceDE w:val="0"/>
        <w:autoSpaceDN w:val="0"/>
        <w:adjustRightInd w:val="0"/>
        <w:jc w:val="both"/>
        <w:rPr>
          <w:lang w:val="en-US" w:eastAsia="ko-KR"/>
        </w:rPr>
      </w:pPr>
    </w:p>
    <w:p w:rsidR="00AF1BD1" w:rsidRDefault="00E87D56" w:rsidP="000A3938">
      <w:pPr>
        <w:pStyle w:val="BodyText"/>
        <w:adjustRightInd w:val="0"/>
        <w:snapToGrid w:val="0"/>
        <w:spacing w:before="0"/>
        <w:rPr>
          <w:lang w:eastAsia="ko-KR"/>
        </w:rPr>
      </w:pPr>
      <w:r w:rsidRPr="009E45FD">
        <w:rPr>
          <w:lang w:eastAsia="zh-CN"/>
        </w:rPr>
        <w:t xml:space="preserve">There are rooms available at the meeting venue and the special rates </w:t>
      </w:r>
      <w:proofErr w:type="gramStart"/>
      <w:r w:rsidRPr="009E45FD">
        <w:rPr>
          <w:lang w:eastAsia="zh-CN"/>
        </w:rPr>
        <w:t>are listed</w:t>
      </w:r>
      <w:proofErr w:type="gramEnd"/>
      <w:r w:rsidRPr="009E45FD">
        <w:rPr>
          <w:lang w:eastAsia="zh-CN"/>
        </w:rPr>
        <w:t xml:space="preserve"> below.</w:t>
      </w:r>
      <w:r w:rsidR="00AF1BD1" w:rsidRPr="009E45FD">
        <w:t xml:space="preserve">  </w:t>
      </w:r>
    </w:p>
    <w:p w:rsidR="00F92840" w:rsidRPr="009E45FD" w:rsidRDefault="00F92840" w:rsidP="000A3938">
      <w:pPr>
        <w:pStyle w:val="BodyText"/>
        <w:adjustRightInd w:val="0"/>
        <w:snapToGrid w:val="0"/>
        <w:spacing w:before="0"/>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2524"/>
        <w:gridCol w:w="4869"/>
      </w:tblGrid>
      <w:tr w:rsidR="00E87D56" w:rsidRPr="009E45FD" w:rsidTr="00F92840">
        <w:tc>
          <w:tcPr>
            <w:tcW w:w="2183" w:type="dxa"/>
            <w:shd w:val="clear" w:color="auto" w:fill="D9D9D9" w:themeFill="background1" w:themeFillShade="D9"/>
          </w:tcPr>
          <w:p w:rsidR="00E87D56" w:rsidRPr="009E45FD" w:rsidRDefault="00E87D56" w:rsidP="007B132C">
            <w:pPr>
              <w:snapToGrid w:val="0"/>
              <w:jc w:val="center"/>
              <w:rPr>
                <w:b/>
                <w:sz w:val="22"/>
                <w:szCs w:val="22"/>
                <w:lang w:eastAsia="ko-KR"/>
              </w:rPr>
            </w:pPr>
            <w:r w:rsidRPr="009E45FD">
              <w:rPr>
                <w:sz w:val="22"/>
                <w:szCs w:val="22"/>
              </w:rPr>
              <w:br w:type="page"/>
            </w:r>
            <w:r w:rsidRPr="009E45FD">
              <w:rPr>
                <w:rFonts w:hint="eastAsia"/>
                <w:b/>
                <w:sz w:val="22"/>
                <w:szCs w:val="22"/>
                <w:lang w:eastAsia="ko-KR"/>
              </w:rPr>
              <w:t>Name of Hotel</w:t>
            </w:r>
          </w:p>
        </w:tc>
        <w:tc>
          <w:tcPr>
            <w:tcW w:w="2524" w:type="dxa"/>
            <w:shd w:val="clear" w:color="auto" w:fill="D9D9D9" w:themeFill="background1" w:themeFillShade="D9"/>
          </w:tcPr>
          <w:p w:rsidR="00E87D56" w:rsidRPr="009E45FD" w:rsidRDefault="00E87D56" w:rsidP="007B132C">
            <w:pPr>
              <w:snapToGrid w:val="0"/>
              <w:jc w:val="center"/>
              <w:rPr>
                <w:b/>
                <w:sz w:val="22"/>
                <w:szCs w:val="22"/>
                <w:lang w:eastAsia="ko-KR"/>
              </w:rPr>
            </w:pPr>
            <w:r w:rsidRPr="009E45FD">
              <w:rPr>
                <w:rFonts w:hint="eastAsia"/>
                <w:b/>
                <w:sz w:val="22"/>
                <w:szCs w:val="22"/>
                <w:lang w:eastAsia="ko-KR"/>
              </w:rPr>
              <w:t>Rate</w:t>
            </w:r>
          </w:p>
        </w:tc>
        <w:tc>
          <w:tcPr>
            <w:tcW w:w="4869" w:type="dxa"/>
            <w:shd w:val="clear" w:color="auto" w:fill="D9D9D9" w:themeFill="background1" w:themeFillShade="D9"/>
          </w:tcPr>
          <w:p w:rsidR="00E87D56" w:rsidRPr="009E45FD" w:rsidRDefault="00E87D56" w:rsidP="007B132C">
            <w:pPr>
              <w:snapToGrid w:val="0"/>
              <w:jc w:val="center"/>
              <w:rPr>
                <w:b/>
                <w:sz w:val="22"/>
                <w:szCs w:val="22"/>
              </w:rPr>
            </w:pPr>
            <w:r w:rsidRPr="009E45FD">
              <w:rPr>
                <w:b/>
                <w:bCs/>
                <w:lang w:val="en-US" w:eastAsia="zh-CN"/>
              </w:rPr>
              <w:t>Link/Contact Details</w:t>
            </w:r>
          </w:p>
        </w:tc>
      </w:tr>
      <w:tr w:rsidR="00F92840" w:rsidRPr="007B132C" w:rsidTr="00F92840">
        <w:tc>
          <w:tcPr>
            <w:tcW w:w="2183" w:type="dxa"/>
            <w:shd w:val="clear" w:color="auto" w:fill="auto"/>
          </w:tcPr>
          <w:p w:rsidR="00F92840" w:rsidRPr="00C34807" w:rsidRDefault="00F92840" w:rsidP="001A53FE">
            <w:pPr>
              <w:snapToGrid w:val="0"/>
              <w:jc w:val="both"/>
              <w:rPr>
                <w:sz w:val="22"/>
                <w:szCs w:val="22"/>
                <w:lang w:eastAsia="ko-KR"/>
              </w:rPr>
            </w:pPr>
            <w:r w:rsidRPr="00C34807">
              <w:rPr>
                <w:rFonts w:hint="eastAsia"/>
                <w:sz w:val="22"/>
                <w:szCs w:val="22"/>
                <w:lang w:eastAsia="ko-KR"/>
              </w:rPr>
              <w:t>The Stones</w:t>
            </w:r>
          </w:p>
        </w:tc>
        <w:tc>
          <w:tcPr>
            <w:tcW w:w="2524" w:type="dxa"/>
            <w:shd w:val="clear" w:color="auto" w:fill="auto"/>
          </w:tcPr>
          <w:p w:rsidR="00F92840" w:rsidRPr="00C34807" w:rsidRDefault="00F92840" w:rsidP="001A53FE">
            <w:pPr>
              <w:pStyle w:val="ListParagraph"/>
              <w:spacing w:after="0" w:line="240" w:lineRule="auto"/>
              <w:ind w:left="38"/>
              <w:contextualSpacing w:val="0"/>
              <w:rPr>
                <w:rFonts w:ascii="Times New Roman" w:hAnsi="Times New Roman" w:cs="Times New Roman"/>
                <w:lang w:eastAsia="ko-KR"/>
              </w:rPr>
            </w:pPr>
            <w:r w:rsidRPr="00C34807">
              <w:rPr>
                <w:rFonts w:ascii="Times New Roman" w:hAnsi="Times New Roman" w:cs="Times New Roman"/>
              </w:rPr>
              <w:t>Deluxe Room: IDR</w:t>
            </w:r>
            <w:r w:rsidRPr="00C34807">
              <w:rPr>
                <w:rFonts w:ascii="Times New Roman" w:hAnsi="Times New Roman" w:cs="Times New Roman" w:hint="eastAsia"/>
                <w:lang w:eastAsia="ko-KR"/>
              </w:rPr>
              <w:t xml:space="preserve"> </w:t>
            </w:r>
            <w:r w:rsidRPr="00C34807">
              <w:rPr>
                <w:rFonts w:ascii="Times New Roman" w:hAnsi="Times New Roman" w:cs="Times New Roman"/>
              </w:rPr>
              <w:t>1.350.000</w:t>
            </w:r>
            <w:r w:rsidRPr="00C34807">
              <w:rPr>
                <w:rFonts w:ascii="Times New Roman" w:hAnsi="Times New Roman" w:cs="Times New Roman" w:hint="eastAsia"/>
                <w:lang w:eastAsia="ko-KR"/>
              </w:rPr>
              <w:t xml:space="preserve"> </w:t>
            </w:r>
            <w:r w:rsidRPr="00C34807">
              <w:rPr>
                <w:rFonts w:ascii="Times New Roman" w:hAnsi="Times New Roman" w:cs="Times New Roman"/>
              </w:rPr>
              <w:lastRenderedPageBreak/>
              <w:t>Net/room/night</w:t>
            </w:r>
          </w:p>
          <w:p w:rsidR="00F92840" w:rsidRPr="00C34807" w:rsidRDefault="00F92840" w:rsidP="001A53FE">
            <w:pPr>
              <w:pStyle w:val="ListParagraph"/>
              <w:spacing w:after="0" w:line="240" w:lineRule="auto"/>
              <w:ind w:left="38"/>
              <w:contextualSpacing w:val="0"/>
              <w:rPr>
                <w:rFonts w:ascii="Times New Roman" w:hAnsi="Times New Roman" w:cs="Times New Roman"/>
                <w:lang w:eastAsia="ko-KR"/>
              </w:rPr>
            </w:pPr>
          </w:p>
          <w:p w:rsidR="00F92840" w:rsidRPr="00C34807" w:rsidRDefault="00F92840" w:rsidP="001A53FE">
            <w:pPr>
              <w:pStyle w:val="ListParagraph"/>
              <w:spacing w:after="0" w:line="240" w:lineRule="auto"/>
              <w:ind w:left="38"/>
              <w:contextualSpacing w:val="0"/>
              <w:rPr>
                <w:rFonts w:ascii="Times New Roman" w:hAnsi="Times New Roman" w:cs="Times New Roman"/>
                <w:lang w:eastAsia="ko-KR"/>
              </w:rPr>
            </w:pPr>
            <w:r w:rsidRPr="00C34807">
              <w:rPr>
                <w:rFonts w:ascii="Times New Roman" w:hAnsi="Times New Roman" w:cs="Times New Roman"/>
              </w:rPr>
              <w:t>Deluxe Pool: IDR 1.600.000 Net/room/night</w:t>
            </w:r>
          </w:p>
          <w:p w:rsidR="00F92840" w:rsidRPr="00C34807" w:rsidRDefault="00F92840" w:rsidP="001A53FE">
            <w:pPr>
              <w:pStyle w:val="ListParagraph"/>
              <w:spacing w:after="0" w:line="240" w:lineRule="auto"/>
              <w:ind w:left="38"/>
              <w:contextualSpacing w:val="0"/>
              <w:rPr>
                <w:rFonts w:ascii="Times New Roman" w:hAnsi="Times New Roman" w:cs="Times New Roman"/>
                <w:lang w:eastAsia="ko-KR"/>
              </w:rPr>
            </w:pPr>
          </w:p>
          <w:p w:rsidR="00F92840" w:rsidRPr="00C34807" w:rsidRDefault="00F92840" w:rsidP="001A53FE">
            <w:pPr>
              <w:pStyle w:val="ListParagraph"/>
              <w:spacing w:after="0" w:line="240" w:lineRule="auto"/>
              <w:ind w:left="38"/>
              <w:contextualSpacing w:val="0"/>
              <w:rPr>
                <w:rFonts w:ascii="Times New Roman" w:hAnsi="Times New Roman" w:cs="Times New Roman"/>
              </w:rPr>
            </w:pPr>
            <w:r w:rsidRPr="00C34807">
              <w:rPr>
                <w:rFonts w:ascii="Times New Roman" w:hAnsi="Times New Roman" w:cs="Times New Roman"/>
              </w:rPr>
              <w:t>Premium Pool: IDR 1.850.000 Net/room/night</w:t>
            </w:r>
          </w:p>
          <w:p w:rsidR="00F92840" w:rsidRPr="00C34807" w:rsidRDefault="00F92840" w:rsidP="001A53FE">
            <w:pPr>
              <w:autoSpaceDE w:val="0"/>
              <w:autoSpaceDN w:val="0"/>
              <w:adjustRightInd w:val="0"/>
              <w:rPr>
                <w:sz w:val="22"/>
                <w:szCs w:val="22"/>
              </w:rPr>
            </w:pPr>
          </w:p>
        </w:tc>
        <w:tc>
          <w:tcPr>
            <w:tcW w:w="4869" w:type="dxa"/>
            <w:shd w:val="clear" w:color="auto" w:fill="auto"/>
          </w:tcPr>
          <w:p w:rsidR="00F92840" w:rsidRPr="00C34807" w:rsidRDefault="00F92840" w:rsidP="001A53FE">
            <w:pPr>
              <w:autoSpaceDE w:val="0"/>
              <w:autoSpaceDN w:val="0"/>
              <w:adjustRightInd w:val="0"/>
              <w:rPr>
                <w:color w:val="0000FF"/>
                <w:lang w:val="en-US" w:eastAsia="zh-CN"/>
              </w:rPr>
            </w:pPr>
            <w:r w:rsidRPr="00C34807">
              <w:rPr>
                <w:color w:val="0000FF"/>
                <w:lang w:val="en-US" w:eastAsia="zh-CN"/>
              </w:rPr>
              <w:lastRenderedPageBreak/>
              <w:t>http://www.marriott.com/hotels/travel/dpsakthe-</w:t>
            </w:r>
          </w:p>
          <w:p w:rsidR="00F92840" w:rsidRPr="00C34807" w:rsidRDefault="00F92840" w:rsidP="001A53FE">
            <w:pPr>
              <w:autoSpaceDE w:val="0"/>
              <w:autoSpaceDN w:val="0"/>
              <w:adjustRightInd w:val="0"/>
              <w:rPr>
                <w:color w:val="0000FF"/>
                <w:lang w:val="en-US" w:eastAsia="zh-CN"/>
              </w:rPr>
            </w:pPr>
            <w:r w:rsidRPr="00C34807">
              <w:rPr>
                <w:color w:val="0000FF"/>
                <w:lang w:val="en-US" w:eastAsia="zh-CN"/>
              </w:rPr>
              <w:t>stones-hotel-</w:t>
            </w:r>
            <w:proofErr w:type="spellStart"/>
            <w:r w:rsidRPr="00C34807">
              <w:rPr>
                <w:color w:val="0000FF"/>
                <w:lang w:val="en-US" w:eastAsia="zh-CN"/>
              </w:rPr>
              <w:t>legian</w:t>
            </w:r>
            <w:proofErr w:type="spellEnd"/>
            <w:r w:rsidRPr="00C34807">
              <w:rPr>
                <w:color w:val="0000FF"/>
                <w:lang w:val="en-US" w:eastAsia="zh-CN"/>
              </w:rPr>
              <w:t>-</w:t>
            </w:r>
            <w:proofErr w:type="spellStart"/>
            <w:r w:rsidRPr="00C34807">
              <w:rPr>
                <w:color w:val="0000FF"/>
                <w:lang w:val="en-US" w:eastAsia="zh-CN"/>
              </w:rPr>
              <w:t>bali-autographcollection</w:t>
            </w:r>
            <w:proofErr w:type="spellEnd"/>
            <w:r w:rsidRPr="00C34807">
              <w:rPr>
                <w:color w:val="0000FF"/>
                <w:lang w:val="en-US" w:eastAsia="zh-CN"/>
              </w:rPr>
              <w:t>/</w:t>
            </w:r>
          </w:p>
          <w:p w:rsidR="00F92840" w:rsidRPr="00C34807" w:rsidRDefault="00F92840" w:rsidP="001A53FE">
            <w:pPr>
              <w:autoSpaceDE w:val="0"/>
              <w:autoSpaceDN w:val="0"/>
              <w:adjustRightInd w:val="0"/>
              <w:rPr>
                <w:color w:val="000000"/>
                <w:lang w:val="en-US" w:eastAsia="ko-KR"/>
              </w:rPr>
            </w:pPr>
          </w:p>
          <w:p w:rsidR="00F92840" w:rsidRPr="00C34807" w:rsidRDefault="00F92840" w:rsidP="001A53FE">
            <w:pPr>
              <w:rPr>
                <w:rFonts w:ascii="Avenir LT Std 65 Medium" w:hAnsi="Avenir LT Std 65 Medium" w:hint="eastAsia"/>
                <w:sz w:val="22"/>
                <w:szCs w:val="22"/>
                <w:lang w:eastAsia="ko-KR"/>
              </w:rPr>
            </w:pPr>
            <w:r w:rsidRPr="00C34807">
              <w:rPr>
                <w:rFonts w:ascii="Avenir LT Std 65 Medium" w:hAnsi="Avenir LT Std 65 Medium"/>
                <w:b/>
                <w:bCs/>
                <w:sz w:val="22"/>
                <w:szCs w:val="22"/>
              </w:rPr>
              <w:t>Michelle Livia Christina</w:t>
            </w:r>
            <w:r w:rsidRPr="00C34807">
              <w:rPr>
                <w:rFonts w:ascii="Avenir LT Std 65 Medium" w:hAnsi="Avenir LT Std 65 Medium"/>
                <w:sz w:val="22"/>
                <w:szCs w:val="22"/>
              </w:rPr>
              <w:t xml:space="preserve"> </w:t>
            </w:r>
          </w:p>
          <w:p w:rsidR="00F92840" w:rsidRPr="00C34807" w:rsidRDefault="00F92840" w:rsidP="001A53FE">
            <w:pPr>
              <w:rPr>
                <w:rFonts w:ascii="Avenir LT Std 65 Medium" w:hAnsi="Avenir LT Std 65 Medium" w:hint="eastAsia"/>
                <w:sz w:val="22"/>
                <w:szCs w:val="22"/>
                <w:lang w:eastAsia="ko-KR"/>
              </w:rPr>
            </w:pPr>
          </w:p>
          <w:p w:rsidR="00F92840" w:rsidRPr="00C34807" w:rsidRDefault="00F92840" w:rsidP="001A53FE">
            <w:pPr>
              <w:rPr>
                <w:rFonts w:ascii="Avenir LT Std 65 Medium" w:hAnsi="Avenir LT Std 65 Medium" w:hint="eastAsia"/>
                <w:sz w:val="22"/>
                <w:szCs w:val="22"/>
                <w:lang w:eastAsia="ko-KR"/>
              </w:rPr>
            </w:pPr>
            <w:proofErr w:type="gramStart"/>
            <w:r w:rsidRPr="00C34807">
              <w:rPr>
                <w:rFonts w:ascii="Avenir LT Std 65 Medium" w:hAnsi="Avenir LT Std 65 Medium"/>
                <w:sz w:val="22"/>
                <w:szCs w:val="22"/>
              </w:rPr>
              <w:t>Tel. +62 361 300 5888| Fax.</w:t>
            </w:r>
            <w:proofErr w:type="gramEnd"/>
            <w:r w:rsidRPr="00C34807">
              <w:rPr>
                <w:rFonts w:ascii="Avenir LT Std 65 Medium" w:hAnsi="Avenir LT Std 65 Medium"/>
                <w:sz w:val="22"/>
                <w:szCs w:val="22"/>
              </w:rPr>
              <w:t xml:space="preserve"> +62 361 300 5999 </w:t>
            </w:r>
          </w:p>
          <w:p w:rsidR="00F92840" w:rsidRPr="00C34807" w:rsidRDefault="00F92840" w:rsidP="001A53FE">
            <w:pPr>
              <w:rPr>
                <w:rFonts w:ascii="Avenir LT Std 65 Medium" w:hAnsi="Avenir LT Std 65 Medium" w:hint="eastAsia"/>
                <w:sz w:val="22"/>
                <w:szCs w:val="22"/>
                <w:lang w:eastAsia="ko-KR"/>
              </w:rPr>
            </w:pPr>
          </w:p>
          <w:p w:rsidR="00F92840" w:rsidRDefault="00F92840" w:rsidP="001A53FE">
            <w:pPr>
              <w:rPr>
                <w:rFonts w:ascii="Avenir LT Std 65 Medium" w:hAnsi="Avenir LT Std 65 Medium" w:hint="eastAsia"/>
                <w:sz w:val="22"/>
                <w:szCs w:val="22"/>
                <w:lang w:val="id-ID"/>
              </w:rPr>
            </w:pPr>
            <w:r w:rsidRPr="00C34807">
              <w:rPr>
                <w:rFonts w:ascii="Avenir LT Std 65 Medium" w:hAnsi="Avenir LT Std 65 Medium"/>
                <w:sz w:val="22"/>
                <w:szCs w:val="22"/>
              </w:rPr>
              <w:t xml:space="preserve">Email </w:t>
            </w:r>
            <w:hyperlink r:id="rId17" w:history="1">
              <w:r w:rsidRPr="00C34807">
                <w:rPr>
                  <w:rStyle w:val="Hyperlink"/>
                  <w:rFonts w:ascii="Avenir LT Std 65 Medium" w:hAnsi="Avenir LT Std 65 Medium"/>
                  <w:color w:val="auto"/>
                  <w:sz w:val="22"/>
                  <w:szCs w:val="22"/>
                </w:rPr>
                <w:t>michelle.livia@marriotthotels.com</w:t>
              </w:r>
            </w:hyperlink>
          </w:p>
          <w:p w:rsidR="00F92840" w:rsidRDefault="00F92840" w:rsidP="001A53FE">
            <w:pPr>
              <w:rPr>
                <w:rFonts w:ascii="Avenir LT Std 65 Medium" w:hAnsi="Avenir LT Std 65 Medium" w:hint="eastAsia"/>
                <w:sz w:val="22"/>
                <w:szCs w:val="22"/>
                <w:lang w:val="id-ID"/>
              </w:rPr>
            </w:pPr>
          </w:p>
          <w:p w:rsidR="00F92840" w:rsidRDefault="00F92840" w:rsidP="001A53FE">
            <w:pPr>
              <w:rPr>
                <w:rFonts w:ascii="Avenir LT Std 65 Medium" w:hAnsi="Avenir LT Std 65 Medium" w:hint="eastAsia"/>
                <w:b/>
                <w:sz w:val="22"/>
                <w:szCs w:val="22"/>
                <w:lang w:val="id-ID"/>
              </w:rPr>
            </w:pPr>
            <w:r w:rsidRPr="00C34807">
              <w:rPr>
                <w:rFonts w:ascii="Avenir LT Std 65 Medium" w:hAnsi="Avenir LT Std 65 Medium"/>
                <w:b/>
                <w:sz w:val="22"/>
                <w:szCs w:val="22"/>
                <w:lang w:val="id-ID"/>
              </w:rPr>
              <w:t>Endang Karya Penny</w:t>
            </w:r>
          </w:p>
          <w:p w:rsidR="00F92840" w:rsidRDefault="00F92840" w:rsidP="001A53FE">
            <w:pPr>
              <w:rPr>
                <w:rFonts w:ascii="Avenir LT Std 65 Medium" w:hAnsi="Avenir LT Std 65 Medium" w:hint="eastAsia"/>
                <w:b/>
                <w:sz w:val="22"/>
                <w:szCs w:val="22"/>
                <w:lang w:val="id-ID"/>
              </w:rPr>
            </w:pPr>
          </w:p>
          <w:p w:rsidR="00F92840" w:rsidRPr="00C34807" w:rsidRDefault="00F92840" w:rsidP="001A53FE">
            <w:pPr>
              <w:rPr>
                <w:rFonts w:ascii="Avenir LT Std 65 Medium" w:hAnsi="Avenir LT Std 65 Medium" w:hint="eastAsia"/>
                <w:sz w:val="22"/>
                <w:szCs w:val="22"/>
                <w:lang w:val="id-ID"/>
              </w:rPr>
            </w:pPr>
            <w:r w:rsidRPr="00C34807">
              <w:rPr>
                <w:rFonts w:ascii="Avenir LT Std 65 Medium" w:hAnsi="Avenir LT Std 65 Medium"/>
                <w:sz w:val="22"/>
                <w:szCs w:val="22"/>
                <w:lang w:val="id-ID"/>
              </w:rPr>
              <w:t>Tel. +62 21 31997145-46 Fax +62 21 31996268</w:t>
            </w:r>
          </w:p>
          <w:p w:rsidR="00F92840" w:rsidRDefault="00F92840" w:rsidP="001A53FE">
            <w:pPr>
              <w:rPr>
                <w:rFonts w:ascii="Avenir LT Std 65 Medium" w:hAnsi="Avenir LT Std 65 Medium" w:hint="eastAsia"/>
                <w:sz w:val="22"/>
                <w:szCs w:val="22"/>
                <w:lang w:val="id-ID"/>
              </w:rPr>
            </w:pPr>
          </w:p>
          <w:p w:rsidR="00F92840" w:rsidRPr="00C34807" w:rsidRDefault="00F92840" w:rsidP="001A53FE">
            <w:pPr>
              <w:rPr>
                <w:rFonts w:ascii="Avenir LT Std 65 Medium" w:hAnsi="Avenir LT Std 65 Medium" w:hint="eastAsia"/>
                <w:sz w:val="22"/>
                <w:szCs w:val="22"/>
                <w:lang w:val="id-ID"/>
              </w:rPr>
            </w:pPr>
            <w:r>
              <w:rPr>
                <w:rFonts w:ascii="Avenir LT Std 65 Medium" w:hAnsi="Avenir LT Std 65 Medium"/>
                <w:sz w:val="22"/>
                <w:szCs w:val="22"/>
                <w:lang w:val="id-ID"/>
              </w:rPr>
              <w:t xml:space="preserve">Email </w:t>
            </w:r>
            <w:hyperlink r:id="rId18" w:history="1">
              <w:r w:rsidRPr="009B3C8E">
                <w:rPr>
                  <w:rStyle w:val="Hyperlink"/>
                  <w:rFonts w:ascii="Avenir LT Std 65 Medium" w:hAnsi="Avenir LT Std 65 Medium"/>
                  <w:sz w:val="22"/>
                  <w:szCs w:val="22"/>
                  <w:lang w:val="id-ID"/>
                </w:rPr>
                <w:t>endangkarya.penny@marriotthotels.com</w:t>
              </w:r>
            </w:hyperlink>
            <w:r>
              <w:rPr>
                <w:rFonts w:ascii="Avenir LT Std 65 Medium" w:hAnsi="Avenir LT Std 65 Medium"/>
                <w:sz w:val="22"/>
                <w:szCs w:val="22"/>
                <w:lang w:val="id-ID"/>
              </w:rPr>
              <w:t xml:space="preserve"> </w:t>
            </w:r>
          </w:p>
          <w:p w:rsidR="00F92840" w:rsidRPr="00C34807" w:rsidRDefault="00F92840" w:rsidP="001A53FE">
            <w:pPr>
              <w:snapToGrid w:val="0"/>
              <w:jc w:val="both"/>
              <w:rPr>
                <w:sz w:val="22"/>
                <w:szCs w:val="22"/>
                <w:lang w:eastAsia="ko-KR"/>
              </w:rPr>
            </w:pPr>
          </w:p>
        </w:tc>
      </w:tr>
    </w:tbl>
    <w:p w:rsidR="00F92840" w:rsidRDefault="00F92840" w:rsidP="00AF04D1">
      <w:pPr>
        <w:snapToGrid w:val="0"/>
        <w:jc w:val="both"/>
        <w:rPr>
          <w:sz w:val="22"/>
          <w:szCs w:val="22"/>
        </w:rPr>
      </w:pPr>
    </w:p>
    <w:p w:rsidR="00F92840" w:rsidRDefault="00F92840">
      <w:pPr>
        <w:rPr>
          <w:sz w:val="22"/>
          <w:szCs w:val="22"/>
        </w:rPr>
      </w:pPr>
      <w:r>
        <w:rPr>
          <w:sz w:val="22"/>
          <w:szCs w:val="22"/>
        </w:rPr>
        <w:br w:type="page"/>
      </w:r>
    </w:p>
    <w:p w:rsidR="001A53FE" w:rsidRPr="007552E5" w:rsidRDefault="001A53FE" w:rsidP="00A51F53">
      <w:pPr>
        <w:adjustRightInd w:val="0"/>
        <w:snapToGrid w:val="0"/>
        <w:jc w:val="right"/>
        <w:rPr>
          <w:b/>
          <w:sz w:val="22"/>
          <w:szCs w:val="22"/>
          <w:lang w:val="id-ID" w:eastAsia="ko-KR"/>
        </w:rPr>
      </w:pPr>
      <w:r w:rsidRPr="007552E5">
        <w:rPr>
          <w:b/>
          <w:sz w:val="22"/>
          <w:szCs w:val="22"/>
          <w:lang w:val="id-ID" w:eastAsia="ko-KR"/>
        </w:rPr>
        <w:lastRenderedPageBreak/>
        <w:t>Attachment A</w:t>
      </w:r>
    </w:p>
    <w:p w:rsidR="001A53FE" w:rsidRPr="007552E5" w:rsidRDefault="001A53FE" w:rsidP="00A51F53">
      <w:pPr>
        <w:adjustRightInd w:val="0"/>
        <w:snapToGrid w:val="0"/>
        <w:jc w:val="right"/>
        <w:rPr>
          <w:b/>
          <w:sz w:val="22"/>
          <w:szCs w:val="22"/>
          <w:lang w:val="id-ID" w:eastAsia="ko-KR"/>
        </w:rPr>
      </w:pPr>
    </w:p>
    <w:p w:rsidR="001A53FE" w:rsidRPr="007552E5" w:rsidRDefault="001A53FE" w:rsidP="00A51F53">
      <w:pPr>
        <w:adjustRightInd w:val="0"/>
        <w:snapToGrid w:val="0"/>
        <w:jc w:val="right"/>
        <w:rPr>
          <w:sz w:val="22"/>
          <w:szCs w:val="22"/>
          <w:lang w:val="id-ID"/>
        </w:rPr>
      </w:pPr>
      <w:r w:rsidRPr="007552E5">
        <w:rPr>
          <w:sz w:val="22"/>
          <w:szCs w:val="22"/>
          <w:lang w:val="id-ID"/>
        </w:rPr>
        <w:t xml:space="preserve">Updated : 14 </w:t>
      </w:r>
      <w:r w:rsidRPr="007552E5">
        <w:rPr>
          <w:sz w:val="22"/>
          <w:szCs w:val="22"/>
          <w:lang w:val="id-ID" w:eastAsia="ko-KR"/>
        </w:rPr>
        <w:t>May</w:t>
      </w:r>
      <w:r w:rsidRPr="007552E5">
        <w:rPr>
          <w:sz w:val="22"/>
          <w:szCs w:val="22"/>
          <w:lang w:val="id-ID"/>
        </w:rPr>
        <w:t xml:space="preserve"> 2016</w:t>
      </w:r>
    </w:p>
    <w:p w:rsidR="001A53FE" w:rsidRPr="007552E5" w:rsidRDefault="001A53FE" w:rsidP="00A51F53">
      <w:pPr>
        <w:adjustRightInd w:val="0"/>
        <w:snapToGrid w:val="0"/>
        <w:jc w:val="right"/>
        <w:rPr>
          <w:b/>
          <w:sz w:val="22"/>
          <w:szCs w:val="22"/>
          <w:lang w:val="id-ID"/>
        </w:rPr>
      </w:pPr>
    </w:p>
    <w:p w:rsidR="001A53FE" w:rsidRPr="007552E5" w:rsidRDefault="001A53FE" w:rsidP="00A51F53">
      <w:pPr>
        <w:adjustRightInd w:val="0"/>
        <w:snapToGrid w:val="0"/>
        <w:jc w:val="center"/>
        <w:rPr>
          <w:b/>
          <w:sz w:val="22"/>
          <w:szCs w:val="22"/>
          <w:lang w:val="id-ID"/>
        </w:rPr>
      </w:pPr>
      <w:r w:rsidRPr="007552E5">
        <w:rPr>
          <w:b/>
          <w:sz w:val="22"/>
          <w:szCs w:val="22"/>
        </w:rPr>
        <w:t>VISA ARRANGEMENT</w:t>
      </w:r>
      <w:r w:rsidRPr="007552E5">
        <w:rPr>
          <w:b/>
          <w:sz w:val="22"/>
          <w:szCs w:val="22"/>
          <w:lang w:val="id-ID"/>
        </w:rPr>
        <w:t xml:space="preserve"> ENTERING INDONESIA</w:t>
      </w:r>
    </w:p>
    <w:p w:rsidR="001A53FE" w:rsidRPr="007552E5" w:rsidRDefault="001A53FE" w:rsidP="00A51F53">
      <w:pPr>
        <w:adjustRightInd w:val="0"/>
        <w:snapToGrid w:val="0"/>
        <w:jc w:val="center"/>
        <w:rPr>
          <w:b/>
          <w:sz w:val="22"/>
          <w:szCs w:val="22"/>
          <w:lang w:val="id-ID"/>
        </w:rPr>
      </w:pPr>
      <w:r w:rsidRPr="007552E5">
        <w:rPr>
          <w:b/>
          <w:sz w:val="22"/>
          <w:szCs w:val="22"/>
          <w:lang w:val="id-ID"/>
        </w:rPr>
        <w:t xml:space="preserve">Prepared by Center for Fisheries Research and Development </w:t>
      </w:r>
    </w:p>
    <w:p w:rsidR="001A53FE" w:rsidRPr="007552E5" w:rsidRDefault="001A53FE" w:rsidP="00A51F53">
      <w:pPr>
        <w:pStyle w:val="ListParagraph"/>
        <w:adjustRightInd w:val="0"/>
        <w:snapToGrid w:val="0"/>
        <w:spacing w:after="0" w:line="240" w:lineRule="auto"/>
        <w:ind w:left="0"/>
        <w:contextualSpacing w:val="0"/>
        <w:jc w:val="center"/>
        <w:rPr>
          <w:rFonts w:ascii="Times New Roman" w:hAnsi="Times New Roman" w:cs="Times New Roman"/>
          <w:b/>
          <w:lang w:val="id-ID"/>
        </w:rPr>
      </w:pPr>
      <w:r w:rsidRPr="007552E5">
        <w:rPr>
          <w:rFonts w:ascii="Times New Roman" w:hAnsi="Times New Roman" w:cs="Times New Roman"/>
          <w:b/>
          <w:lang w:val="id-ID"/>
        </w:rPr>
        <w:t>Agency for Marine and Fisheries Research and Development</w:t>
      </w:r>
    </w:p>
    <w:p w:rsidR="001A53FE" w:rsidRPr="007552E5" w:rsidRDefault="001A53FE" w:rsidP="00A51F53">
      <w:pPr>
        <w:pBdr>
          <w:bottom w:val="double" w:sz="6" w:space="1" w:color="auto"/>
        </w:pBdr>
        <w:adjustRightInd w:val="0"/>
        <w:snapToGrid w:val="0"/>
        <w:jc w:val="center"/>
        <w:rPr>
          <w:b/>
          <w:sz w:val="22"/>
          <w:szCs w:val="22"/>
          <w:lang w:val="id-ID"/>
        </w:rPr>
      </w:pPr>
      <w:r w:rsidRPr="007552E5">
        <w:rPr>
          <w:b/>
          <w:sz w:val="22"/>
          <w:szCs w:val="22"/>
          <w:lang w:val="id-ID"/>
        </w:rPr>
        <w:t>Ministry of Marine Affairs and Fisheries, Republic of Indoensia</w:t>
      </w:r>
    </w:p>
    <w:p w:rsidR="001A53FE" w:rsidRPr="007552E5" w:rsidRDefault="001A53FE" w:rsidP="00A51F53">
      <w:pPr>
        <w:adjustRightInd w:val="0"/>
        <w:snapToGrid w:val="0"/>
        <w:jc w:val="center"/>
        <w:rPr>
          <w:b/>
          <w:sz w:val="22"/>
          <w:szCs w:val="22"/>
          <w:lang w:val="id-ID"/>
        </w:rPr>
      </w:pPr>
    </w:p>
    <w:p w:rsidR="001A53FE" w:rsidRPr="007552E5" w:rsidRDefault="001A53FE" w:rsidP="00A51F53">
      <w:pPr>
        <w:adjustRightInd w:val="0"/>
        <w:snapToGrid w:val="0"/>
        <w:jc w:val="center"/>
        <w:rPr>
          <w:b/>
          <w:sz w:val="22"/>
          <w:szCs w:val="22"/>
          <w:lang w:val="id-ID"/>
        </w:rPr>
      </w:pPr>
    </w:p>
    <w:p w:rsidR="001A53FE" w:rsidRPr="007552E5" w:rsidRDefault="001A53FE" w:rsidP="00A51F53">
      <w:pPr>
        <w:pStyle w:val="ListParagraph"/>
        <w:numPr>
          <w:ilvl w:val="0"/>
          <w:numId w:val="10"/>
        </w:numPr>
        <w:adjustRightInd w:val="0"/>
        <w:snapToGrid w:val="0"/>
        <w:spacing w:after="0" w:line="240" w:lineRule="auto"/>
        <w:ind w:left="360"/>
        <w:contextualSpacing w:val="0"/>
        <w:jc w:val="both"/>
        <w:rPr>
          <w:rFonts w:ascii="Times New Roman" w:hAnsi="Times New Roman" w:cs="Times New Roman"/>
        </w:rPr>
      </w:pPr>
      <w:r w:rsidRPr="007552E5">
        <w:rPr>
          <w:rFonts w:ascii="Times New Roman" w:hAnsi="Times New Roman" w:cs="Times New Roman"/>
        </w:rPr>
        <w:t xml:space="preserve">All visitors to Indonesia are required to </w:t>
      </w:r>
      <w:r w:rsidR="00DA404B" w:rsidRPr="007552E5">
        <w:rPr>
          <w:rFonts w:ascii="Times New Roman" w:hAnsi="Times New Roman" w:cs="Times New Roman"/>
        </w:rPr>
        <w:t>possess</w:t>
      </w:r>
      <w:r w:rsidRPr="007552E5">
        <w:rPr>
          <w:rFonts w:ascii="Times New Roman" w:hAnsi="Times New Roman" w:cs="Times New Roman"/>
        </w:rPr>
        <w:t xml:space="preserve"> a passport that is valid, with the expiration date of the passport must be at least </w:t>
      </w:r>
      <w:proofErr w:type="gramStart"/>
      <w:r w:rsidRPr="007552E5">
        <w:rPr>
          <w:rFonts w:ascii="Times New Roman" w:hAnsi="Times New Roman" w:cs="Times New Roman"/>
        </w:rPr>
        <w:t>6</w:t>
      </w:r>
      <w:proofErr w:type="gramEnd"/>
      <w:r w:rsidRPr="007552E5">
        <w:rPr>
          <w:rFonts w:ascii="Times New Roman" w:hAnsi="Times New Roman" w:cs="Times New Roman"/>
        </w:rPr>
        <w:t xml:space="preserve"> (six) months prior on the date of entry into the territory of Indonesia.</w:t>
      </w:r>
    </w:p>
    <w:p w:rsidR="001A53FE" w:rsidRPr="007552E5" w:rsidRDefault="001A53FE" w:rsidP="00A51F53">
      <w:pPr>
        <w:adjustRightInd w:val="0"/>
        <w:snapToGrid w:val="0"/>
        <w:ind w:left="360"/>
        <w:jc w:val="both"/>
        <w:rPr>
          <w:sz w:val="22"/>
          <w:szCs w:val="22"/>
          <w:lang w:val="id-ID"/>
        </w:rPr>
      </w:pPr>
      <w:r w:rsidRPr="007552E5">
        <w:rPr>
          <w:sz w:val="22"/>
          <w:szCs w:val="22"/>
        </w:rPr>
        <w:t>Passport must contain at least two blank visa pages. The amendment and endorsement pages at the back of the passport does not generally count as blank page and cannot be used for visa and stamp for entry permit purposes.</w:t>
      </w:r>
    </w:p>
    <w:p w:rsidR="00A51F53" w:rsidRDefault="00A51F53" w:rsidP="00A51F53">
      <w:pPr>
        <w:adjustRightInd w:val="0"/>
        <w:snapToGrid w:val="0"/>
        <w:ind w:left="360"/>
        <w:jc w:val="both"/>
        <w:rPr>
          <w:sz w:val="22"/>
          <w:szCs w:val="22"/>
        </w:rPr>
      </w:pPr>
    </w:p>
    <w:p w:rsidR="001A53FE" w:rsidRPr="007552E5" w:rsidRDefault="001A53FE" w:rsidP="00A51F53">
      <w:pPr>
        <w:adjustRightInd w:val="0"/>
        <w:snapToGrid w:val="0"/>
        <w:ind w:left="360"/>
        <w:jc w:val="both"/>
        <w:rPr>
          <w:sz w:val="22"/>
          <w:szCs w:val="22"/>
          <w:lang w:val="id-ID"/>
        </w:rPr>
      </w:pPr>
      <w:r w:rsidRPr="007552E5">
        <w:rPr>
          <w:sz w:val="22"/>
          <w:szCs w:val="22"/>
        </w:rPr>
        <w:t>Indonesian</w:t>
      </w:r>
      <w:r w:rsidRPr="007552E5">
        <w:rPr>
          <w:sz w:val="22"/>
          <w:szCs w:val="22"/>
          <w:lang w:val="id-ID"/>
        </w:rPr>
        <w:t xml:space="preserve"> goverment has issued presidential regulation Number 21 year 2016 concerning visa </w:t>
      </w:r>
      <w:r w:rsidRPr="007552E5">
        <w:rPr>
          <w:sz w:val="22"/>
          <w:szCs w:val="22"/>
        </w:rPr>
        <w:t>exemption</w:t>
      </w:r>
      <w:r w:rsidRPr="007552E5">
        <w:rPr>
          <w:sz w:val="22"/>
          <w:szCs w:val="22"/>
          <w:lang w:val="id-ID"/>
        </w:rPr>
        <w:t xml:space="preserve"> for short visit for citizens from 169 countries and region as appears in annex 1.</w:t>
      </w:r>
    </w:p>
    <w:p w:rsidR="001A53FE" w:rsidRPr="007552E5" w:rsidRDefault="001A53FE" w:rsidP="00A51F53">
      <w:pPr>
        <w:adjustRightInd w:val="0"/>
        <w:snapToGrid w:val="0"/>
        <w:ind w:left="360"/>
        <w:jc w:val="both"/>
        <w:rPr>
          <w:sz w:val="22"/>
          <w:szCs w:val="22"/>
        </w:rPr>
      </w:pPr>
      <w:r w:rsidRPr="007552E5">
        <w:rPr>
          <w:sz w:val="22"/>
          <w:szCs w:val="22"/>
          <w:lang w:val="id-ID"/>
        </w:rPr>
        <w:t xml:space="preserve">For </w:t>
      </w:r>
      <w:r w:rsidR="00512158">
        <w:rPr>
          <w:sz w:val="22"/>
          <w:szCs w:val="22"/>
          <w:lang w:val="en-US"/>
        </w:rPr>
        <w:t>citizens</w:t>
      </w:r>
      <w:r w:rsidR="00512158" w:rsidRPr="007552E5">
        <w:rPr>
          <w:sz w:val="22"/>
          <w:szCs w:val="22"/>
        </w:rPr>
        <w:t xml:space="preserve"> </w:t>
      </w:r>
      <w:r w:rsidRPr="007552E5">
        <w:rPr>
          <w:sz w:val="22"/>
          <w:szCs w:val="22"/>
        </w:rPr>
        <w:t>from countries and region who are not subject to visa exemption as listed in the annex</w:t>
      </w:r>
      <w:r w:rsidRPr="007552E5">
        <w:rPr>
          <w:sz w:val="22"/>
          <w:szCs w:val="22"/>
          <w:lang w:val="id-ID"/>
        </w:rPr>
        <w:t xml:space="preserve"> 1, shall obtain a </w:t>
      </w:r>
      <w:r w:rsidRPr="007552E5">
        <w:rPr>
          <w:sz w:val="22"/>
          <w:szCs w:val="22"/>
        </w:rPr>
        <w:t xml:space="preserve">valid visa before departure and are advised to submit their visa application as early as possible at least 4 (four) weeks prior to the intended date of entry, at the Embassies and Consulates of the Republic of Indonesia abroad. The list of the Embassies and </w:t>
      </w:r>
      <w:r w:rsidR="00512158">
        <w:rPr>
          <w:sz w:val="22"/>
          <w:szCs w:val="22"/>
        </w:rPr>
        <w:t>Consulates</w:t>
      </w:r>
      <w:r w:rsidRPr="007552E5">
        <w:rPr>
          <w:sz w:val="22"/>
          <w:szCs w:val="22"/>
        </w:rPr>
        <w:t xml:space="preserve"> of Republic of Indonesia and their addresses are available at website </w:t>
      </w:r>
      <w:hyperlink r:id="rId19" w:history="1">
        <w:r w:rsidRPr="007552E5">
          <w:rPr>
            <w:rStyle w:val="Hyperlink"/>
            <w:sz w:val="22"/>
            <w:szCs w:val="22"/>
          </w:rPr>
          <w:t>http://kemlu.go.id/en/tentang-kemlu/perwakilan-RI/default.aspx</w:t>
        </w:r>
      </w:hyperlink>
      <w:r w:rsidRPr="007552E5">
        <w:rPr>
          <w:sz w:val="22"/>
          <w:szCs w:val="22"/>
        </w:rPr>
        <w:t>.</w:t>
      </w:r>
    </w:p>
    <w:p w:rsidR="00A51F53" w:rsidRDefault="00A51F53" w:rsidP="00A51F53">
      <w:pPr>
        <w:adjustRightInd w:val="0"/>
        <w:snapToGrid w:val="0"/>
        <w:ind w:left="360"/>
        <w:jc w:val="both"/>
        <w:rPr>
          <w:sz w:val="22"/>
          <w:szCs w:val="22"/>
        </w:rPr>
      </w:pPr>
    </w:p>
    <w:p w:rsidR="001A53FE" w:rsidRPr="007552E5" w:rsidRDefault="001A53FE" w:rsidP="00A51F53">
      <w:pPr>
        <w:adjustRightInd w:val="0"/>
        <w:snapToGrid w:val="0"/>
        <w:ind w:left="360"/>
        <w:jc w:val="both"/>
        <w:rPr>
          <w:sz w:val="22"/>
          <w:szCs w:val="22"/>
        </w:rPr>
      </w:pPr>
      <w:r w:rsidRPr="007552E5">
        <w:rPr>
          <w:sz w:val="22"/>
          <w:szCs w:val="22"/>
        </w:rPr>
        <w:t>For visa application, please provide a letter from government agency/</w:t>
      </w:r>
      <w:proofErr w:type="gramStart"/>
      <w:r w:rsidRPr="007552E5">
        <w:rPr>
          <w:sz w:val="22"/>
          <w:szCs w:val="22"/>
        </w:rPr>
        <w:t>institution which</w:t>
      </w:r>
      <w:proofErr w:type="gramEnd"/>
      <w:r w:rsidRPr="007552E5">
        <w:rPr>
          <w:sz w:val="22"/>
          <w:szCs w:val="22"/>
        </w:rPr>
        <w:t xml:space="preserve"> describes the purpose of the visit. Application form </w:t>
      </w:r>
      <w:proofErr w:type="gramStart"/>
      <w:r w:rsidRPr="007552E5">
        <w:rPr>
          <w:sz w:val="22"/>
          <w:szCs w:val="22"/>
        </w:rPr>
        <w:t xml:space="preserve">must be completed with recent colour photographs (passport size) and copy of flight </w:t>
      </w:r>
      <w:r w:rsidR="00512158">
        <w:rPr>
          <w:sz w:val="22"/>
          <w:szCs w:val="22"/>
        </w:rPr>
        <w:t>itineraries</w:t>
      </w:r>
      <w:r w:rsidRPr="007552E5">
        <w:rPr>
          <w:sz w:val="22"/>
          <w:szCs w:val="22"/>
        </w:rPr>
        <w:t xml:space="preserve"> or tickets and signed by the applicant</w:t>
      </w:r>
      <w:proofErr w:type="gramEnd"/>
      <w:r w:rsidRPr="007552E5">
        <w:rPr>
          <w:sz w:val="22"/>
          <w:szCs w:val="22"/>
        </w:rPr>
        <w:t xml:space="preserve">. The application form </w:t>
      </w:r>
      <w:proofErr w:type="gramStart"/>
      <w:r w:rsidRPr="007552E5">
        <w:rPr>
          <w:sz w:val="22"/>
          <w:szCs w:val="22"/>
        </w:rPr>
        <w:t>can be obtained</w:t>
      </w:r>
      <w:proofErr w:type="gramEnd"/>
      <w:r w:rsidRPr="007552E5">
        <w:rPr>
          <w:sz w:val="22"/>
          <w:szCs w:val="22"/>
        </w:rPr>
        <w:t xml:space="preserve"> at the Indonesian Embassies and Consulates. Please be advised that visa to Indonesia must be used within 90 (ninety) days from the date of issuance.</w:t>
      </w:r>
    </w:p>
    <w:p w:rsidR="001A53FE" w:rsidRPr="007552E5" w:rsidRDefault="001A53FE" w:rsidP="00A51F53">
      <w:pPr>
        <w:adjustRightInd w:val="0"/>
        <w:snapToGrid w:val="0"/>
        <w:ind w:left="360"/>
        <w:jc w:val="both"/>
        <w:rPr>
          <w:sz w:val="22"/>
          <w:szCs w:val="22"/>
          <w:lang w:val="id-ID"/>
        </w:rPr>
      </w:pPr>
      <w:proofErr w:type="gramStart"/>
      <w:r w:rsidRPr="007552E5">
        <w:rPr>
          <w:sz w:val="22"/>
          <w:szCs w:val="22"/>
        </w:rPr>
        <w:t>Visa applications will be processed by Indonesian Embassies and Consulates</w:t>
      </w:r>
      <w:proofErr w:type="gramEnd"/>
      <w:r w:rsidRPr="007552E5">
        <w:rPr>
          <w:sz w:val="22"/>
          <w:szCs w:val="22"/>
        </w:rPr>
        <w:t xml:space="preserve"> once all required documents are completed. Please note that the letter of invitation to the 12th </w:t>
      </w:r>
      <w:r w:rsidRPr="007552E5">
        <w:rPr>
          <w:sz w:val="22"/>
          <w:szCs w:val="22"/>
          <w:lang w:val="id-ID"/>
        </w:rPr>
        <w:t xml:space="preserve">scientific committee meeting </w:t>
      </w:r>
      <w:r w:rsidRPr="007552E5">
        <w:rPr>
          <w:sz w:val="22"/>
          <w:szCs w:val="22"/>
        </w:rPr>
        <w:t>of</w:t>
      </w:r>
      <w:r w:rsidRPr="007552E5">
        <w:rPr>
          <w:sz w:val="22"/>
          <w:szCs w:val="22"/>
          <w:lang w:val="id-ID"/>
        </w:rPr>
        <w:t xml:space="preserve"> the</w:t>
      </w:r>
      <w:r w:rsidRPr="007552E5">
        <w:rPr>
          <w:sz w:val="22"/>
          <w:szCs w:val="22"/>
        </w:rPr>
        <w:t xml:space="preserve"> Western and Central </w:t>
      </w:r>
      <w:r w:rsidR="00512158">
        <w:rPr>
          <w:sz w:val="22"/>
          <w:szCs w:val="22"/>
        </w:rPr>
        <w:t>Pacific</w:t>
      </w:r>
      <w:r w:rsidRPr="007552E5">
        <w:rPr>
          <w:sz w:val="22"/>
          <w:szCs w:val="22"/>
        </w:rPr>
        <w:t xml:space="preserve"> Fisheries Commission (WCPFC) does not automatically guarantee the issuance of visa for entry into the Indonesian territory.</w:t>
      </w:r>
    </w:p>
    <w:p w:rsidR="00DA404B" w:rsidRPr="00DA404B" w:rsidRDefault="00DA404B" w:rsidP="00A51F53">
      <w:pPr>
        <w:pStyle w:val="ListParagraph"/>
        <w:adjustRightInd w:val="0"/>
        <w:snapToGrid w:val="0"/>
        <w:spacing w:after="0" w:line="240" w:lineRule="auto"/>
        <w:ind w:left="360"/>
        <w:contextualSpacing w:val="0"/>
        <w:jc w:val="both"/>
        <w:rPr>
          <w:rFonts w:ascii="Times New Roman" w:hAnsi="Times New Roman" w:cs="Times New Roman"/>
          <w:lang w:val="id-ID"/>
        </w:rPr>
      </w:pPr>
    </w:p>
    <w:p w:rsidR="001A53FE" w:rsidRPr="007552E5" w:rsidRDefault="001A53FE" w:rsidP="00A51F53">
      <w:pPr>
        <w:pStyle w:val="ListParagraph"/>
        <w:numPr>
          <w:ilvl w:val="0"/>
          <w:numId w:val="10"/>
        </w:numPr>
        <w:adjustRightInd w:val="0"/>
        <w:snapToGrid w:val="0"/>
        <w:spacing w:after="0" w:line="240" w:lineRule="auto"/>
        <w:ind w:left="360"/>
        <w:contextualSpacing w:val="0"/>
        <w:jc w:val="both"/>
        <w:rPr>
          <w:rFonts w:ascii="Times New Roman" w:hAnsi="Times New Roman" w:cs="Times New Roman"/>
          <w:lang w:val="id-ID"/>
        </w:rPr>
      </w:pPr>
      <w:r w:rsidRPr="007552E5">
        <w:rPr>
          <w:rFonts w:ascii="Times New Roman" w:hAnsi="Times New Roman" w:cs="Times New Roman"/>
        </w:rPr>
        <w:t>Nationals from other countries not include</w:t>
      </w:r>
      <w:r w:rsidRPr="007552E5">
        <w:rPr>
          <w:rFonts w:ascii="Times New Roman" w:hAnsi="Times New Roman" w:cs="Times New Roman"/>
          <w:lang w:val="id-ID"/>
        </w:rPr>
        <w:t>d</w:t>
      </w:r>
      <w:r w:rsidRPr="007552E5">
        <w:rPr>
          <w:rFonts w:ascii="Times New Roman" w:hAnsi="Times New Roman" w:cs="Times New Roman"/>
        </w:rPr>
        <w:t xml:space="preserve"> on </w:t>
      </w:r>
      <w:r w:rsidRPr="007552E5">
        <w:rPr>
          <w:rFonts w:ascii="Times New Roman" w:hAnsi="Times New Roman" w:cs="Times New Roman"/>
          <w:lang w:val="id-ID"/>
        </w:rPr>
        <w:t xml:space="preserve">the </w:t>
      </w:r>
      <w:r w:rsidRPr="007552E5">
        <w:rPr>
          <w:rFonts w:ascii="Times New Roman" w:hAnsi="Times New Roman" w:cs="Times New Roman"/>
        </w:rPr>
        <w:t xml:space="preserve">list </w:t>
      </w:r>
      <w:r w:rsidRPr="007552E5">
        <w:rPr>
          <w:rFonts w:ascii="Times New Roman" w:hAnsi="Times New Roman" w:cs="Times New Roman"/>
          <w:lang w:val="id-ID"/>
        </w:rPr>
        <w:t>of</w:t>
      </w:r>
      <w:r w:rsidRPr="007552E5">
        <w:rPr>
          <w:rFonts w:ascii="Times New Roman" w:hAnsi="Times New Roman" w:cs="Times New Roman"/>
        </w:rPr>
        <w:t xml:space="preserve"> </w:t>
      </w:r>
      <w:r w:rsidRPr="007552E5">
        <w:rPr>
          <w:rFonts w:ascii="Times New Roman" w:hAnsi="Times New Roman" w:cs="Times New Roman"/>
          <w:lang w:val="id-ID"/>
        </w:rPr>
        <w:t xml:space="preserve">annex </w:t>
      </w:r>
      <w:proofErr w:type="gramStart"/>
      <w:r w:rsidRPr="007552E5">
        <w:rPr>
          <w:rFonts w:ascii="Times New Roman" w:hAnsi="Times New Roman" w:cs="Times New Roman"/>
          <w:lang w:val="id-ID"/>
        </w:rPr>
        <w:t>1 and</w:t>
      </w:r>
      <w:r w:rsidRPr="007552E5">
        <w:rPr>
          <w:rFonts w:ascii="Times New Roman" w:hAnsi="Times New Roman" w:cs="Times New Roman"/>
        </w:rPr>
        <w:t xml:space="preserve"> there is no Indonesian Embassies</w:t>
      </w:r>
      <w:proofErr w:type="gramEnd"/>
      <w:r w:rsidRPr="007552E5">
        <w:rPr>
          <w:rFonts w:ascii="Times New Roman" w:hAnsi="Times New Roman" w:cs="Times New Roman"/>
        </w:rPr>
        <w:t xml:space="preserve"> and Consulates, will need to apply for a visa at the nearest Indonesian Embassies and Consulates to their country of residence or request to apply </w:t>
      </w:r>
      <w:r w:rsidRPr="007552E5">
        <w:rPr>
          <w:rFonts w:ascii="Times New Roman" w:hAnsi="Times New Roman" w:cs="Times New Roman"/>
          <w:lang w:val="id-ID" w:eastAsia="ko-KR"/>
        </w:rPr>
        <w:t>Conditional</w:t>
      </w:r>
      <w:r w:rsidRPr="007552E5">
        <w:rPr>
          <w:rFonts w:ascii="Times New Roman" w:hAnsi="Times New Roman" w:cs="Times New Roman"/>
        </w:rPr>
        <w:t xml:space="preserve"> Visa on Arrival to the Government of the Republic of Indonesia. </w:t>
      </w:r>
      <w:proofErr w:type="gramStart"/>
      <w:r w:rsidRPr="007552E5">
        <w:rPr>
          <w:rFonts w:ascii="Times New Roman" w:hAnsi="Times New Roman" w:cs="Times New Roman"/>
        </w:rPr>
        <w:t xml:space="preserve">Should the participant wish to apply </w:t>
      </w:r>
      <w:r w:rsidRPr="007552E5">
        <w:rPr>
          <w:rFonts w:ascii="Times New Roman" w:hAnsi="Times New Roman" w:cs="Times New Roman"/>
          <w:lang w:val="id-ID" w:eastAsia="ko-KR"/>
        </w:rPr>
        <w:t>Conditional</w:t>
      </w:r>
      <w:r w:rsidRPr="007552E5">
        <w:rPr>
          <w:rFonts w:ascii="Times New Roman" w:hAnsi="Times New Roman" w:cs="Times New Roman"/>
        </w:rPr>
        <w:t xml:space="preserve"> </w:t>
      </w:r>
      <w:r w:rsidRPr="007552E5">
        <w:rPr>
          <w:rFonts w:ascii="Times New Roman" w:hAnsi="Times New Roman" w:cs="Times New Roman"/>
          <w:lang w:val="id-ID" w:eastAsia="ko-KR"/>
        </w:rPr>
        <w:t>Visa</w:t>
      </w:r>
      <w:r w:rsidRPr="007552E5">
        <w:rPr>
          <w:rFonts w:ascii="Times New Roman" w:hAnsi="Times New Roman" w:cs="Times New Roman"/>
        </w:rPr>
        <w:t xml:space="preserve"> </w:t>
      </w:r>
      <w:r w:rsidRPr="007552E5">
        <w:rPr>
          <w:rFonts w:ascii="Times New Roman" w:hAnsi="Times New Roman" w:cs="Times New Roman"/>
          <w:lang w:val="id-ID"/>
        </w:rPr>
        <w:t xml:space="preserve">on </w:t>
      </w:r>
      <w:r w:rsidRPr="007552E5">
        <w:rPr>
          <w:rFonts w:ascii="Times New Roman" w:hAnsi="Times New Roman" w:cs="Times New Roman"/>
          <w:lang w:val="id-ID" w:eastAsia="ko-KR"/>
        </w:rPr>
        <w:t>Arrival</w:t>
      </w:r>
      <w:r w:rsidRPr="007552E5">
        <w:rPr>
          <w:rFonts w:ascii="Times New Roman" w:hAnsi="Times New Roman" w:cs="Times New Roman"/>
          <w:lang w:val="id-ID"/>
        </w:rPr>
        <w:t xml:space="preserve">, delegation </w:t>
      </w:r>
      <w:r w:rsidRPr="007552E5">
        <w:rPr>
          <w:rFonts w:ascii="Times New Roman" w:hAnsi="Times New Roman" w:cs="Times New Roman"/>
        </w:rPr>
        <w:t xml:space="preserve">coordinators representing the countries </w:t>
      </w:r>
      <w:r w:rsidRPr="007552E5">
        <w:rPr>
          <w:rFonts w:ascii="Times New Roman" w:hAnsi="Times New Roman" w:cs="Times New Roman"/>
          <w:lang w:val="id-ID"/>
        </w:rPr>
        <w:t>shall submit</w:t>
      </w:r>
      <w:r w:rsidRPr="007552E5">
        <w:rPr>
          <w:rFonts w:ascii="Times New Roman" w:hAnsi="Times New Roman" w:cs="Times New Roman"/>
        </w:rPr>
        <w:t xml:space="preserve"> at least </w:t>
      </w:r>
      <w:r w:rsidRPr="007552E5">
        <w:rPr>
          <w:rFonts w:ascii="Times New Roman" w:hAnsi="Times New Roman" w:cs="Times New Roman"/>
          <w:lang w:val="id-ID"/>
        </w:rPr>
        <w:t>6</w:t>
      </w:r>
      <w:r w:rsidRPr="007552E5">
        <w:rPr>
          <w:rFonts w:ascii="Times New Roman" w:hAnsi="Times New Roman" w:cs="Times New Roman"/>
        </w:rPr>
        <w:t xml:space="preserve"> (</w:t>
      </w:r>
      <w:r w:rsidRPr="007552E5">
        <w:rPr>
          <w:rFonts w:ascii="Times New Roman" w:hAnsi="Times New Roman" w:cs="Times New Roman"/>
          <w:lang w:val="id-ID"/>
        </w:rPr>
        <w:t>six</w:t>
      </w:r>
      <w:r w:rsidRPr="007552E5">
        <w:rPr>
          <w:rFonts w:ascii="Times New Roman" w:hAnsi="Times New Roman" w:cs="Times New Roman"/>
        </w:rPr>
        <w:t>) weeks prior</w:t>
      </w:r>
      <w:r w:rsidRPr="007552E5">
        <w:rPr>
          <w:rFonts w:ascii="Times New Roman" w:hAnsi="Times New Roman" w:cs="Times New Roman"/>
          <w:lang w:val="id-ID"/>
        </w:rPr>
        <w:t xml:space="preserve"> </w:t>
      </w:r>
      <w:r w:rsidRPr="007552E5">
        <w:rPr>
          <w:rFonts w:ascii="Times New Roman" w:hAnsi="Times New Roman" w:cs="Times New Roman"/>
        </w:rPr>
        <w:t>to the intended date of entry</w:t>
      </w:r>
      <w:r w:rsidRPr="007552E5">
        <w:rPr>
          <w:rFonts w:ascii="Times New Roman" w:hAnsi="Times New Roman" w:cs="Times New Roman"/>
          <w:lang w:val="id-ID"/>
        </w:rPr>
        <w:t xml:space="preserve">, </w:t>
      </w:r>
      <w:r w:rsidRPr="007552E5">
        <w:rPr>
          <w:rFonts w:ascii="Times New Roman" w:hAnsi="Times New Roman" w:cs="Times New Roman"/>
        </w:rPr>
        <w:t>an official note to</w:t>
      </w:r>
      <w:r w:rsidRPr="007552E5">
        <w:rPr>
          <w:rFonts w:ascii="Times New Roman" w:hAnsi="Times New Roman" w:cs="Times New Roman"/>
          <w:lang w:val="id-ID"/>
        </w:rPr>
        <w:t xml:space="preserve"> </w:t>
      </w:r>
      <w:r w:rsidRPr="007552E5">
        <w:rPr>
          <w:rFonts w:ascii="Times New Roman" w:hAnsi="Times New Roman" w:cs="Times New Roman"/>
        </w:rPr>
        <w:t>the Indonesia</w:t>
      </w:r>
      <w:r w:rsidRPr="007552E5">
        <w:rPr>
          <w:rFonts w:ascii="Times New Roman" w:hAnsi="Times New Roman" w:cs="Times New Roman"/>
          <w:lang w:val="id-ID"/>
        </w:rPr>
        <w:t>n</w:t>
      </w:r>
      <w:r w:rsidRPr="007552E5">
        <w:rPr>
          <w:rFonts w:ascii="Times New Roman" w:hAnsi="Times New Roman" w:cs="Times New Roman"/>
        </w:rPr>
        <w:t xml:space="preserve"> 12th </w:t>
      </w:r>
      <w:r w:rsidRPr="007552E5">
        <w:rPr>
          <w:rFonts w:ascii="Times New Roman" w:hAnsi="Times New Roman" w:cs="Times New Roman"/>
          <w:lang w:val="id-ID"/>
        </w:rPr>
        <w:t>Scientific Committee Meeting</w:t>
      </w:r>
      <w:r w:rsidRPr="007552E5">
        <w:rPr>
          <w:rFonts w:ascii="Times New Roman" w:hAnsi="Times New Roman" w:cs="Times New Roman"/>
        </w:rPr>
        <w:t xml:space="preserve"> Western and Central </w:t>
      </w:r>
      <w:r w:rsidRPr="007552E5">
        <w:rPr>
          <w:rFonts w:ascii="Times New Roman" w:hAnsi="Times New Roman" w:cs="Times New Roman"/>
          <w:lang w:val="id-ID"/>
        </w:rPr>
        <w:t>Pacific</w:t>
      </w:r>
      <w:r w:rsidRPr="007552E5">
        <w:rPr>
          <w:rFonts w:ascii="Times New Roman" w:hAnsi="Times New Roman" w:cs="Times New Roman"/>
        </w:rPr>
        <w:t xml:space="preserve"> Fisheries Commission (WCPFC) Organizing Committee with its delegate’s full name, nationality, passport number and passport’s date of expiry, in order to be eligible of this conditional arrangement</w:t>
      </w:r>
      <w:r w:rsidRPr="007552E5">
        <w:rPr>
          <w:rFonts w:ascii="Times New Roman" w:hAnsi="Times New Roman" w:cs="Times New Roman"/>
          <w:lang w:val="id-ID"/>
        </w:rPr>
        <w:t xml:space="preserve"> (Annex 2.)</w:t>
      </w:r>
      <w:r w:rsidRPr="007552E5">
        <w:rPr>
          <w:rFonts w:ascii="Times New Roman" w:hAnsi="Times New Roman" w:cs="Times New Roman"/>
        </w:rPr>
        <w:t>.</w:t>
      </w:r>
      <w:proofErr w:type="gramEnd"/>
      <w:r w:rsidRPr="007552E5">
        <w:rPr>
          <w:rFonts w:ascii="Times New Roman" w:hAnsi="Times New Roman" w:cs="Times New Roman"/>
        </w:rPr>
        <w:t xml:space="preserve"> </w:t>
      </w:r>
      <w:r w:rsidRPr="007552E5">
        <w:rPr>
          <w:rFonts w:ascii="Times New Roman" w:hAnsi="Times New Roman" w:cs="Times New Roman"/>
          <w:lang w:val="id-ID"/>
        </w:rPr>
        <w:t xml:space="preserve"> </w:t>
      </w:r>
      <w:r w:rsidRPr="007552E5">
        <w:rPr>
          <w:rFonts w:ascii="Times New Roman" w:hAnsi="Times New Roman" w:cs="Times New Roman"/>
        </w:rPr>
        <w:t xml:space="preserve">A Letter of Guarantee (LOG) </w:t>
      </w:r>
      <w:proofErr w:type="gramStart"/>
      <w:r w:rsidRPr="007552E5">
        <w:rPr>
          <w:rFonts w:ascii="Times New Roman" w:hAnsi="Times New Roman" w:cs="Times New Roman"/>
        </w:rPr>
        <w:t>will subsequently be provided</w:t>
      </w:r>
      <w:proofErr w:type="gramEnd"/>
      <w:r w:rsidRPr="007552E5">
        <w:rPr>
          <w:rFonts w:ascii="Times New Roman" w:hAnsi="Times New Roman" w:cs="Times New Roman"/>
        </w:rPr>
        <w:t xml:space="preserve"> confirming this </w:t>
      </w:r>
      <w:r w:rsidRPr="007552E5">
        <w:rPr>
          <w:rFonts w:ascii="Times New Roman" w:hAnsi="Times New Roman" w:cs="Times New Roman"/>
          <w:lang w:val="id-ID" w:eastAsia="ko-KR"/>
        </w:rPr>
        <w:t>Conditional</w:t>
      </w:r>
      <w:r w:rsidRPr="007552E5">
        <w:rPr>
          <w:rFonts w:ascii="Times New Roman" w:hAnsi="Times New Roman" w:cs="Times New Roman"/>
        </w:rPr>
        <w:t xml:space="preserve"> Visa on Arrival arrangement. </w:t>
      </w:r>
    </w:p>
    <w:p w:rsidR="001A53FE" w:rsidRPr="007552E5" w:rsidRDefault="001A53FE" w:rsidP="00A51F53">
      <w:pPr>
        <w:pStyle w:val="ListParagraph"/>
        <w:adjustRightInd w:val="0"/>
        <w:snapToGrid w:val="0"/>
        <w:spacing w:after="0" w:line="240" w:lineRule="auto"/>
        <w:ind w:left="360"/>
        <w:contextualSpacing w:val="0"/>
        <w:jc w:val="both"/>
        <w:rPr>
          <w:rFonts w:ascii="Times New Roman" w:hAnsi="Times New Roman" w:cs="Times New Roman"/>
          <w:b/>
          <w:lang w:val="id-ID"/>
        </w:rPr>
      </w:pPr>
    </w:p>
    <w:p w:rsidR="001A53FE" w:rsidRPr="007552E5" w:rsidRDefault="001A53FE" w:rsidP="00A51F53">
      <w:pPr>
        <w:pStyle w:val="ListParagraph"/>
        <w:adjustRightInd w:val="0"/>
        <w:snapToGrid w:val="0"/>
        <w:spacing w:after="0" w:line="240" w:lineRule="auto"/>
        <w:ind w:left="360"/>
        <w:contextualSpacing w:val="0"/>
        <w:jc w:val="both"/>
        <w:rPr>
          <w:rFonts w:ascii="Times New Roman" w:hAnsi="Times New Roman" w:cs="Times New Roman"/>
          <w:b/>
          <w:lang w:val="id-ID"/>
        </w:rPr>
      </w:pPr>
      <w:r w:rsidRPr="007552E5">
        <w:rPr>
          <w:rFonts w:ascii="Times New Roman" w:hAnsi="Times New Roman" w:cs="Times New Roman"/>
          <w:b/>
          <w:lang w:val="id-ID"/>
        </w:rPr>
        <w:t xml:space="preserve">Organizing Committee for </w:t>
      </w:r>
      <w:r w:rsidRPr="007552E5">
        <w:rPr>
          <w:rFonts w:ascii="Times New Roman" w:hAnsi="Times New Roman" w:cs="Times New Roman"/>
          <w:b/>
        </w:rPr>
        <w:t>12</w:t>
      </w:r>
      <w:r w:rsidRPr="007552E5">
        <w:rPr>
          <w:rFonts w:ascii="Times New Roman" w:hAnsi="Times New Roman" w:cs="Times New Roman"/>
          <w:b/>
          <w:vertAlign w:val="superscript"/>
        </w:rPr>
        <w:t>th</w:t>
      </w:r>
      <w:r w:rsidRPr="007552E5">
        <w:rPr>
          <w:rFonts w:ascii="Times New Roman" w:hAnsi="Times New Roman" w:cs="Times New Roman"/>
          <w:b/>
        </w:rPr>
        <w:t xml:space="preserve"> </w:t>
      </w:r>
      <w:r w:rsidRPr="007552E5">
        <w:rPr>
          <w:rFonts w:ascii="Times New Roman" w:hAnsi="Times New Roman" w:cs="Times New Roman"/>
          <w:b/>
          <w:lang w:val="id-ID"/>
        </w:rPr>
        <w:t>Scientific Committee Meeting</w:t>
      </w:r>
      <w:r w:rsidRPr="007552E5">
        <w:rPr>
          <w:rFonts w:ascii="Times New Roman" w:hAnsi="Times New Roman" w:cs="Times New Roman"/>
          <w:b/>
        </w:rPr>
        <w:t xml:space="preserve"> WCPFC</w:t>
      </w:r>
    </w:p>
    <w:p w:rsidR="001A53FE" w:rsidRPr="007552E5" w:rsidRDefault="001A53FE" w:rsidP="00A51F53">
      <w:pPr>
        <w:pStyle w:val="ListParagraph"/>
        <w:adjustRightInd w:val="0"/>
        <w:snapToGrid w:val="0"/>
        <w:spacing w:after="0" w:line="240" w:lineRule="auto"/>
        <w:ind w:left="360"/>
        <w:contextualSpacing w:val="0"/>
        <w:jc w:val="both"/>
        <w:rPr>
          <w:rFonts w:ascii="Times New Roman" w:hAnsi="Times New Roman" w:cs="Times New Roman"/>
          <w:b/>
          <w:lang w:val="id-ID"/>
        </w:rPr>
      </w:pPr>
      <w:r w:rsidRPr="007552E5">
        <w:rPr>
          <w:rFonts w:ascii="Times New Roman" w:hAnsi="Times New Roman" w:cs="Times New Roman"/>
          <w:b/>
          <w:lang w:val="id-ID"/>
        </w:rPr>
        <w:t>Center for Fisheries Research and Development</w:t>
      </w:r>
    </w:p>
    <w:p w:rsidR="001A53FE" w:rsidRPr="007552E5" w:rsidRDefault="001A53FE" w:rsidP="00A51F53">
      <w:pPr>
        <w:pStyle w:val="ListParagraph"/>
        <w:adjustRightInd w:val="0"/>
        <w:snapToGrid w:val="0"/>
        <w:spacing w:after="0" w:line="240" w:lineRule="auto"/>
        <w:ind w:left="360"/>
        <w:contextualSpacing w:val="0"/>
        <w:jc w:val="both"/>
        <w:rPr>
          <w:rFonts w:ascii="Times New Roman" w:hAnsi="Times New Roman" w:cs="Times New Roman"/>
          <w:b/>
          <w:lang w:val="id-ID"/>
        </w:rPr>
      </w:pPr>
      <w:r w:rsidRPr="007552E5">
        <w:rPr>
          <w:rFonts w:ascii="Times New Roman" w:hAnsi="Times New Roman" w:cs="Times New Roman"/>
          <w:b/>
          <w:lang w:val="id-ID"/>
        </w:rPr>
        <w:t>Agency for Marine and Fisheries Research and Development</w:t>
      </w:r>
    </w:p>
    <w:p w:rsidR="001A53FE" w:rsidRPr="007552E5" w:rsidRDefault="001A53FE" w:rsidP="00A51F53">
      <w:pPr>
        <w:pStyle w:val="ListParagraph"/>
        <w:adjustRightInd w:val="0"/>
        <w:snapToGrid w:val="0"/>
        <w:spacing w:after="0" w:line="240" w:lineRule="auto"/>
        <w:ind w:left="360"/>
        <w:contextualSpacing w:val="0"/>
        <w:jc w:val="both"/>
        <w:rPr>
          <w:rFonts w:ascii="Times New Roman" w:hAnsi="Times New Roman" w:cs="Times New Roman"/>
          <w:b/>
          <w:lang w:val="id-ID"/>
        </w:rPr>
      </w:pPr>
      <w:r w:rsidRPr="007552E5">
        <w:rPr>
          <w:rFonts w:ascii="Times New Roman" w:hAnsi="Times New Roman" w:cs="Times New Roman"/>
          <w:b/>
          <w:lang w:val="id-ID"/>
        </w:rPr>
        <w:t>Ministry of Marine Affairs</w:t>
      </w:r>
      <w:r w:rsidRPr="007552E5">
        <w:rPr>
          <w:rFonts w:ascii="Times New Roman" w:hAnsi="Times New Roman" w:cs="Times New Roman"/>
          <w:b/>
        </w:rPr>
        <w:t xml:space="preserve"> and Fisheries</w:t>
      </w:r>
      <w:r w:rsidRPr="007552E5">
        <w:rPr>
          <w:rFonts w:ascii="Times New Roman" w:hAnsi="Times New Roman" w:cs="Times New Roman"/>
          <w:b/>
          <w:lang w:val="id-ID"/>
        </w:rPr>
        <w:t>, Republic of Indonesia</w:t>
      </w:r>
    </w:p>
    <w:p w:rsidR="001A53FE" w:rsidRPr="007552E5" w:rsidRDefault="001A53FE" w:rsidP="00A51F53">
      <w:pPr>
        <w:pStyle w:val="ListParagraph"/>
        <w:adjustRightInd w:val="0"/>
        <w:snapToGrid w:val="0"/>
        <w:spacing w:after="0" w:line="240" w:lineRule="auto"/>
        <w:ind w:left="360"/>
        <w:contextualSpacing w:val="0"/>
        <w:jc w:val="both"/>
        <w:rPr>
          <w:rFonts w:ascii="Times New Roman" w:hAnsi="Times New Roman" w:cs="Times New Roman"/>
          <w:b/>
          <w:lang w:val="id-ID"/>
        </w:rPr>
      </w:pPr>
      <w:r w:rsidRPr="007552E5">
        <w:rPr>
          <w:rFonts w:ascii="Times New Roman" w:hAnsi="Times New Roman" w:cs="Times New Roman"/>
          <w:b/>
          <w:lang w:val="id-ID"/>
        </w:rPr>
        <w:lastRenderedPageBreak/>
        <w:t>Jln. Pasir Putih II Ancol Timur Jakarta Utara 14430 - INDONESIA</w:t>
      </w:r>
    </w:p>
    <w:p w:rsidR="001A53FE" w:rsidRPr="007552E5" w:rsidRDefault="001A53FE" w:rsidP="00A51F53">
      <w:pPr>
        <w:pStyle w:val="ListParagraph"/>
        <w:adjustRightInd w:val="0"/>
        <w:snapToGrid w:val="0"/>
        <w:spacing w:after="0" w:line="240" w:lineRule="auto"/>
        <w:ind w:left="360"/>
        <w:contextualSpacing w:val="0"/>
        <w:jc w:val="both"/>
        <w:rPr>
          <w:rFonts w:ascii="Times New Roman" w:hAnsi="Times New Roman" w:cs="Times New Roman"/>
          <w:b/>
          <w:lang w:val="id-ID"/>
        </w:rPr>
      </w:pPr>
      <w:r w:rsidRPr="007552E5">
        <w:rPr>
          <w:rFonts w:ascii="Times New Roman" w:hAnsi="Times New Roman" w:cs="Times New Roman"/>
          <w:b/>
          <w:lang w:val="id-ID"/>
        </w:rPr>
        <w:t>Phone : 62-21-64700928 ; Fax:62-21-64700929</w:t>
      </w:r>
    </w:p>
    <w:p w:rsidR="001A53FE" w:rsidRPr="007552E5" w:rsidRDefault="001A53FE" w:rsidP="00A51F53">
      <w:pPr>
        <w:pStyle w:val="ListParagraph"/>
        <w:adjustRightInd w:val="0"/>
        <w:snapToGrid w:val="0"/>
        <w:spacing w:after="0" w:line="240" w:lineRule="auto"/>
        <w:ind w:left="360"/>
        <w:contextualSpacing w:val="0"/>
        <w:jc w:val="both"/>
        <w:rPr>
          <w:rFonts w:ascii="Times New Roman" w:hAnsi="Times New Roman" w:cs="Times New Roman"/>
          <w:b/>
          <w:lang w:val="id-ID"/>
        </w:rPr>
      </w:pPr>
      <w:r w:rsidRPr="007552E5">
        <w:rPr>
          <w:rFonts w:ascii="Times New Roman" w:hAnsi="Times New Roman" w:cs="Times New Roman"/>
          <w:b/>
          <w:lang w:val="id-ID"/>
        </w:rPr>
        <w:t xml:space="preserve">Email : </w:t>
      </w:r>
      <w:r w:rsidR="00DA404B">
        <w:fldChar w:fldCharType="begin"/>
      </w:r>
      <w:r w:rsidR="00DA404B">
        <w:instrText xml:space="preserve"> HYPERLINK "mailto:wcpfc.sc12indonesia@gmail.com" </w:instrText>
      </w:r>
      <w:r w:rsidR="00DA404B">
        <w:fldChar w:fldCharType="separate"/>
      </w:r>
      <w:r w:rsidRPr="007552E5">
        <w:rPr>
          <w:rStyle w:val="Hyperlink"/>
          <w:rFonts w:ascii="Times New Roman" w:hAnsi="Times New Roman" w:cs="Times New Roman"/>
          <w:b/>
          <w:lang w:val="id-ID"/>
        </w:rPr>
        <w:t>wcpfc.sc12indonesia@gmail.com</w:t>
      </w:r>
      <w:r w:rsidR="00DA404B">
        <w:rPr>
          <w:rStyle w:val="Hyperlink"/>
          <w:rFonts w:ascii="Times New Roman" w:hAnsi="Times New Roman" w:cs="Times New Roman"/>
          <w:b/>
          <w:lang w:val="id-ID"/>
        </w:rPr>
        <w:fldChar w:fldCharType="end"/>
      </w:r>
      <w:r w:rsidRPr="007552E5">
        <w:rPr>
          <w:rFonts w:ascii="Times New Roman" w:hAnsi="Times New Roman" w:cs="Times New Roman"/>
          <w:b/>
          <w:lang w:val="id-ID"/>
        </w:rPr>
        <w:t xml:space="preserve"> </w:t>
      </w:r>
    </w:p>
    <w:p w:rsidR="001A53FE" w:rsidRPr="007552E5" w:rsidRDefault="001A53FE" w:rsidP="00A51F53">
      <w:pPr>
        <w:pStyle w:val="ListParagraph"/>
        <w:adjustRightInd w:val="0"/>
        <w:snapToGrid w:val="0"/>
        <w:spacing w:after="0" w:line="240" w:lineRule="auto"/>
        <w:ind w:left="360"/>
        <w:contextualSpacing w:val="0"/>
        <w:jc w:val="both"/>
        <w:rPr>
          <w:rFonts w:ascii="Times New Roman" w:hAnsi="Times New Roman" w:cs="Times New Roman"/>
          <w:b/>
          <w:lang w:val="id-ID"/>
        </w:rPr>
      </w:pPr>
    </w:p>
    <w:p w:rsidR="001A53FE" w:rsidRPr="007552E5" w:rsidRDefault="001A53FE" w:rsidP="00A51F53">
      <w:pPr>
        <w:pStyle w:val="ListParagraph"/>
        <w:numPr>
          <w:ilvl w:val="0"/>
          <w:numId w:val="10"/>
        </w:numPr>
        <w:adjustRightInd w:val="0"/>
        <w:snapToGrid w:val="0"/>
        <w:spacing w:after="0" w:line="240" w:lineRule="auto"/>
        <w:ind w:left="360"/>
        <w:contextualSpacing w:val="0"/>
        <w:jc w:val="both"/>
        <w:rPr>
          <w:rFonts w:ascii="Times New Roman" w:hAnsi="Times New Roman" w:cs="Times New Roman"/>
        </w:rPr>
      </w:pPr>
      <w:r w:rsidRPr="007552E5">
        <w:rPr>
          <w:rFonts w:ascii="Times New Roman" w:hAnsi="Times New Roman" w:cs="Times New Roman"/>
          <w:lang w:val="id-ID"/>
        </w:rPr>
        <w:t xml:space="preserve">It is </w:t>
      </w:r>
      <w:r w:rsidRPr="007552E5">
        <w:rPr>
          <w:rFonts w:ascii="Times New Roman" w:hAnsi="Times New Roman" w:cs="Times New Roman"/>
        </w:rPr>
        <w:t>advised</w:t>
      </w:r>
      <w:r w:rsidRPr="007552E5">
        <w:rPr>
          <w:rFonts w:ascii="Times New Roman" w:hAnsi="Times New Roman" w:cs="Times New Roman"/>
          <w:lang w:val="id-ID"/>
        </w:rPr>
        <w:t xml:space="preserve"> that </w:t>
      </w:r>
      <w:r w:rsidRPr="007552E5">
        <w:rPr>
          <w:rFonts w:ascii="Times New Roman" w:hAnsi="Times New Roman" w:cs="Times New Roman"/>
        </w:rPr>
        <w:t>Visa on Arrival</w:t>
      </w:r>
      <w:r w:rsidRPr="007552E5">
        <w:rPr>
          <w:rFonts w:ascii="Times New Roman" w:hAnsi="Times New Roman" w:cs="Times New Roman"/>
          <w:lang w:val="id-ID"/>
        </w:rPr>
        <w:t xml:space="preserve"> / </w:t>
      </w:r>
      <w:r w:rsidRPr="007552E5">
        <w:rPr>
          <w:rFonts w:ascii="Times New Roman" w:hAnsi="Times New Roman" w:cs="Times New Roman"/>
          <w:lang w:val="id-ID" w:eastAsia="ko-KR"/>
        </w:rPr>
        <w:t>Conditional</w:t>
      </w:r>
      <w:r w:rsidRPr="007552E5">
        <w:rPr>
          <w:rFonts w:ascii="Times New Roman" w:hAnsi="Times New Roman" w:cs="Times New Roman"/>
        </w:rPr>
        <w:t xml:space="preserve"> Visa on Arrival</w:t>
      </w:r>
      <w:r w:rsidRPr="007552E5">
        <w:rPr>
          <w:rFonts w:ascii="Times New Roman" w:hAnsi="Times New Roman" w:cs="Times New Roman"/>
          <w:lang w:val="id-ID"/>
        </w:rPr>
        <w:t xml:space="preserve"> is</w:t>
      </w:r>
      <w:r w:rsidRPr="007552E5">
        <w:rPr>
          <w:rFonts w:ascii="Times New Roman" w:hAnsi="Times New Roman" w:cs="Times New Roman"/>
        </w:rPr>
        <w:t xml:space="preserve"> </w:t>
      </w:r>
      <w:r w:rsidRPr="007552E5">
        <w:rPr>
          <w:rFonts w:ascii="Times New Roman" w:hAnsi="Times New Roman" w:cs="Times New Roman"/>
          <w:lang w:val="id-ID"/>
        </w:rPr>
        <w:t>subject to</w:t>
      </w:r>
      <w:r w:rsidRPr="007552E5">
        <w:rPr>
          <w:rFonts w:ascii="Times New Roman" w:hAnsi="Times New Roman" w:cs="Times New Roman"/>
        </w:rPr>
        <w:t xml:space="preserve"> fee of </w:t>
      </w:r>
      <w:r w:rsidRPr="007552E5">
        <w:rPr>
          <w:rFonts w:ascii="Times New Roman" w:hAnsi="Times New Roman" w:cs="Times New Roman"/>
          <w:b/>
        </w:rPr>
        <w:t>US$ 35</w:t>
      </w:r>
      <w:r w:rsidRPr="007552E5">
        <w:rPr>
          <w:rFonts w:ascii="Times New Roman" w:hAnsi="Times New Roman" w:cs="Times New Roman"/>
        </w:rPr>
        <w:t xml:space="preserve">, payable by cash on arrival. Bank facilities </w:t>
      </w:r>
      <w:r w:rsidRPr="007552E5">
        <w:rPr>
          <w:rFonts w:ascii="Times New Roman" w:hAnsi="Times New Roman" w:cs="Times New Roman"/>
          <w:lang w:val="id-ID"/>
        </w:rPr>
        <w:t xml:space="preserve">and </w:t>
      </w:r>
      <w:proofErr w:type="gramStart"/>
      <w:r w:rsidRPr="007552E5">
        <w:rPr>
          <w:rFonts w:ascii="Times New Roman" w:hAnsi="Times New Roman" w:cs="Times New Roman"/>
          <w:lang w:val="id-ID"/>
        </w:rPr>
        <w:t>money changer</w:t>
      </w:r>
      <w:proofErr w:type="gramEnd"/>
      <w:r w:rsidRPr="007552E5">
        <w:rPr>
          <w:rFonts w:ascii="Times New Roman" w:hAnsi="Times New Roman" w:cs="Times New Roman"/>
          <w:lang w:val="id-ID"/>
        </w:rPr>
        <w:t xml:space="preserve"> </w:t>
      </w:r>
      <w:r w:rsidRPr="007552E5">
        <w:rPr>
          <w:rFonts w:ascii="Times New Roman" w:hAnsi="Times New Roman" w:cs="Times New Roman"/>
        </w:rPr>
        <w:t>are available ne</w:t>
      </w:r>
      <w:r w:rsidRPr="007552E5">
        <w:rPr>
          <w:rFonts w:ascii="Times New Roman" w:hAnsi="Times New Roman" w:cs="Times New Roman"/>
          <w:lang w:val="id-ID"/>
        </w:rPr>
        <w:t>xt</w:t>
      </w:r>
      <w:r w:rsidRPr="007552E5">
        <w:rPr>
          <w:rFonts w:ascii="Times New Roman" w:hAnsi="Times New Roman" w:cs="Times New Roman"/>
        </w:rPr>
        <w:t xml:space="preserve"> to the Visa on Arrival desk in the airport arrival area</w:t>
      </w:r>
      <w:r w:rsidRPr="007552E5">
        <w:rPr>
          <w:rFonts w:ascii="Times New Roman" w:hAnsi="Times New Roman" w:cs="Times New Roman"/>
          <w:lang w:val="id-ID"/>
        </w:rPr>
        <w:t>.</w:t>
      </w:r>
    </w:p>
    <w:p w:rsidR="001A53FE" w:rsidRPr="007552E5" w:rsidRDefault="001A53FE" w:rsidP="00A51F53">
      <w:pPr>
        <w:adjustRightInd w:val="0"/>
        <w:snapToGrid w:val="0"/>
        <w:jc w:val="both"/>
        <w:rPr>
          <w:sz w:val="22"/>
          <w:szCs w:val="22"/>
          <w:lang w:val="id-ID"/>
        </w:rPr>
      </w:pPr>
    </w:p>
    <w:p w:rsidR="001A53FE" w:rsidRPr="007552E5" w:rsidRDefault="001A53FE" w:rsidP="00A51F53">
      <w:pPr>
        <w:adjustRightInd w:val="0"/>
        <w:snapToGrid w:val="0"/>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jc w:val="both"/>
        <w:rPr>
          <w:sz w:val="22"/>
          <w:szCs w:val="22"/>
          <w:lang w:val="id-ID"/>
        </w:rPr>
      </w:pPr>
    </w:p>
    <w:p w:rsidR="001A53FE" w:rsidRPr="007552E5" w:rsidRDefault="001A53FE" w:rsidP="001A53FE">
      <w:pPr>
        <w:rPr>
          <w:sz w:val="22"/>
          <w:szCs w:val="22"/>
          <w:lang w:val="id-ID"/>
        </w:rPr>
      </w:pPr>
      <w:r w:rsidRPr="007552E5">
        <w:rPr>
          <w:sz w:val="22"/>
          <w:szCs w:val="22"/>
          <w:lang w:val="id-ID"/>
        </w:rPr>
        <w:br w:type="page"/>
      </w:r>
    </w:p>
    <w:p w:rsidR="001A53FE" w:rsidRPr="007552E5" w:rsidRDefault="001A53FE" w:rsidP="001A53FE">
      <w:pPr>
        <w:jc w:val="both"/>
        <w:rPr>
          <w:sz w:val="22"/>
          <w:szCs w:val="22"/>
          <w:lang w:val="id-ID"/>
        </w:rPr>
      </w:pPr>
      <w:r w:rsidRPr="007552E5">
        <w:rPr>
          <w:sz w:val="22"/>
          <w:szCs w:val="22"/>
          <w:lang w:val="id-ID"/>
        </w:rPr>
        <w:lastRenderedPageBreak/>
        <w:t>Annex 1. List of countries and region exempted from short-visit visa requirement (maximum length of stay 30 days)</w:t>
      </w:r>
    </w:p>
    <w:p w:rsidR="001A53FE" w:rsidRPr="007552E5" w:rsidRDefault="001A53FE" w:rsidP="001A53FE">
      <w:pPr>
        <w:jc w:val="both"/>
        <w:rPr>
          <w:sz w:val="22"/>
          <w:szCs w:val="22"/>
          <w:lang w:val="id-ID"/>
        </w:rPr>
      </w:pPr>
    </w:p>
    <w:tbl>
      <w:tblPr>
        <w:tblW w:w="8160" w:type="dxa"/>
        <w:tblInd w:w="93" w:type="dxa"/>
        <w:tblLook w:val="04A0" w:firstRow="1" w:lastRow="0" w:firstColumn="1" w:lastColumn="0" w:noHBand="0" w:noVBand="1"/>
      </w:tblPr>
      <w:tblGrid>
        <w:gridCol w:w="540"/>
        <w:gridCol w:w="3320"/>
        <w:gridCol w:w="560"/>
        <w:gridCol w:w="3820"/>
      </w:tblGrid>
      <w:tr w:rsidR="001A53FE" w:rsidRPr="007552E5" w:rsidTr="001A53FE">
        <w:trPr>
          <w:trHeight w:val="294"/>
        </w:trPr>
        <w:tc>
          <w:tcPr>
            <w:tcW w:w="4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color w:val="000000"/>
                <w:sz w:val="22"/>
                <w:szCs w:val="22"/>
                <w:lang w:val="id-ID" w:eastAsia="id-ID"/>
              </w:rPr>
            </w:pPr>
            <w:r w:rsidRPr="007552E5">
              <w:rPr>
                <w:rFonts w:eastAsia="Times New Roman"/>
                <w:b/>
                <w:bCs/>
                <w:color w:val="000000"/>
                <w:sz w:val="22"/>
                <w:szCs w:val="22"/>
                <w:lang w:val="id-ID" w:eastAsia="id-ID"/>
              </w:rPr>
              <w:t>No.</w:t>
            </w:r>
          </w:p>
        </w:tc>
        <w:tc>
          <w:tcPr>
            <w:tcW w:w="3320" w:type="dxa"/>
            <w:tcBorders>
              <w:top w:val="single" w:sz="8" w:space="0" w:color="auto"/>
              <w:left w:val="nil"/>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sz w:val="22"/>
                <w:szCs w:val="22"/>
                <w:lang w:val="id-ID" w:eastAsia="id-ID"/>
              </w:rPr>
            </w:pPr>
            <w:r w:rsidRPr="007552E5">
              <w:rPr>
                <w:rFonts w:eastAsia="Times New Roman"/>
                <w:b/>
                <w:bCs/>
                <w:sz w:val="22"/>
                <w:szCs w:val="22"/>
                <w:lang w:val="id-ID" w:eastAsia="id-ID"/>
              </w:rPr>
              <w:t>Country/Region</w:t>
            </w:r>
          </w:p>
        </w:tc>
        <w:tc>
          <w:tcPr>
            <w:tcW w:w="560" w:type="dxa"/>
            <w:tcBorders>
              <w:top w:val="single" w:sz="8" w:space="0" w:color="auto"/>
              <w:left w:val="nil"/>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color w:val="000000"/>
                <w:sz w:val="22"/>
                <w:szCs w:val="22"/>
                <w:lang w:val="id-ID" w:eastAsia="id-ID"/>
              </w:rPr>
            </w:pPr>
            <w:r w:rsidRPr="007552E5">
              <w:rPr>
                <w:rFonts w:eastAsia="Times New Roman"/>
                <w:b/>
                <w:bCs/>
                <w:color w:val="000000"/>
                <w:sz w:val="22"/>
                <w:szCs w:val="22"/>
                <w:lang w:val="id-ID" w:eastAsia="id-ID"/>
              </w:rPr>
              <w:t>No</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color w:val="000000"/>
                <w:sz w:val="22"/>
                <w:szCs w:val="22"/>
                <w:lang w:val="id-ID" w:eastAsia="id-ID"/>
              </w:rPr>
            </w:pPr>
            <w:r w:rsidRPr="007552E5">
              <w:rPr>
                <w:rFonts w:eastAsia="Times New Roman"/>
                <w:b/>
                <w:bCs/>
                <w:color w:val="000000"/>
                <w:sz w:val="22"/>
                <w:szCs w:val="22"/>
                <w:lang w:val="id-ID" w:eastAsia="id-ID"/>
              </w:rPr>
              <w:t>Country/Region</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Albania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31</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Chad</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Algeria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32</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Chile</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Andorra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33</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China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Angola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34</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Comoros</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Antigua and Barbuda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35</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Costa Rica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Argentina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36</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Croatia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Armenia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37</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Cuba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Australia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38</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Cyprus</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Austria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39</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Czech Republic</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Azerbaijan</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40</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Denmark</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Bahamas</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41</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Dominica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Bahrain</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42</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Dominican Republic</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Bangladesh</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43</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Ecuador</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14</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Barbados</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44</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Egypt</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15</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Belarus</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45</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El Salvador</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16</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Belgium</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46</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Estonia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17</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Belize</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47</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Fiji</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18</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Benin</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48</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Finland</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19</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Bhutan</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49</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France</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20</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Bolivia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50</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Gabon</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21</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Bosnia and Herzegovina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51</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Gambia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22</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Botswana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52</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Georgia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23</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Brazil</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53</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Germany</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24</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Brunei</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54</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Ghana</w:t>
            </w:r>
          </w:p>
        </w:tc>
      </w:tr>
      <w:tr w:rsidR="001A53FE" w:rsidRPr="007552E5" w:rsidTr="001A53FE">
        <w:trPr>
          <w:trHeight w:val="294"/>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25</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Bulgaria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55</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Greece</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26</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Burkina Faso</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56</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Grenada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27</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Burundi</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57</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Guatemala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28</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Cambodia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58</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Guyana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29</w:t>
            </w:r>
          </w:p>
        </w:tc>
        <w:tc>
          <w:tcPr>
            <w:tcW w:w="33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Canada</w:t>
            </w:r>
          </w:p>
        </w:tc>
        <w:tc>
          <w:tcPr>
            <w:tcW w:w="5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59</w:t>
            </w:r>
          </w:p>
        </w:tc>
        <w:tc>
          <w:tcPr>
            <w:tcW w:w="382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Haiti</w:t>
            </w:r>
          </w:p>
        </w:tc>
      </w:tr>
      <w:tr w:rsidR="001A53FE" w:rsidRPr="007552E5" w:rsidTr="001A53FE">
        <w:trPr>
          <w:trHeight w:val="294"/>
        </w:trPr>
        <w:tc>
          <w:tcPr>
            <w:tcW w:w="460" w:type="dxa"/>
            <w:tcBorders>
              <w:top w:val="nil"/>
              <w:left w:val="single" w:sz="8" w:space="0" w:color="auto"/>
              <w:bottom w:val="single" w:sz="8" w:space="0" w:color="auto"/>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30</w:t>
            </w:r>
          </w:p>
        </w:tc>
        <w:tc>
          <w:tcPr>
            <w:tcW w:w="3320" w:type="dxa"/>
            <w:tcBorders>
              <w:top w:val="nil"/>
              <w:left w:val="nil"/>
              <w:bottom w:val="single" w:sz="8" w:space="0" w:color="auto"/>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Cape Verde</w:t>
            </w:r>
          </w:p>
        </w:tc>
        <w:tc>
          <w:tcPr>
            <w:tcW w:w="560" w:type="dxa"/>
            <w:tcBorders>
              <w:top w:val="nil"/>
              <w:left w:val="nil"/>
              <w:bottom w:val="single" w:sz="8" w:space="0" w:color="auto"/>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60</w:t>
            </w:r>
          </w:p>
        </w:tc>
        <w:tc>
          <w:tcPr>
            <w:tcW w:w="3820" w:type="dxa"/>
            <w:tcBorders>
              <w:top w:val="nil"/>
              <w:left w:val="nil"/>
              <w:bottom w:val="single" w:sz="8" w:space="0" w:color="auto"/>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Honduras</w:t>
            </w:r>
          </w:p>
        </w:tc>
      </w:tr>
    </w:tbl>
    <w:p w:rsidR="001A53FE" w:rsidRPr="007552E5" w:rsidRDefault="001A53FE" w:rsidP="001A53FE">
      <w:pPr>
        <w:spacing w:before="240"/>
        <w:jc w:val="both"/>
        <w:rPr>
          <w:sz w:val="22"/>
          <w:szCs w:val="22"/>
          <w:lang w:val="id-ID"/>
        </w:rPr>
      </w:pPr>
    </w:p>
    <w:p w:rsidR="001A53FE" w:rsidRPr="007552E5" w:rsidRDefault="001A53FE" w:rsidP="001A53FE">
      <w:pPr>
        <w:spacing w:before="240"/>
        <w:jc w:val="both"/>
        <w:rPr>
          <w:sz w:val="22"/>
          <w:szCs w:val="22"/>
          <w:lang w:val="id-ID"/>
        </w:rPr>
      </w:pPr>
    </w:p>
    <w:p w:rsidR="001A53FE" w:rsidRPr="007552E5" w:rsidRDefault="001A53FE" w:rsidP="001A53FE">
      <w:pPr>
        <w:spacing w:before="240"/>
        <w:jc w:val="both"/>
        <w:rPr>
          <w:sz w:val="22"/>
          <w:szCs w:val="22"/>
          <w:lang w:val="id-ID"/>
        </w:rPr>
      </w:pPr>
    </w:p>
    <w:p w:rsidR="001A53FE" w:rsidRPr="007552E5" w:rsidRDefault="001A53FE" w:rsidP="001A53FE">
      <w:pPr>
        <w:spacing w:before="240"/>
        <w:jc w:val="both"/>
        <w:rPr>
          <w:sz w:val="22"/>
          <w:szCs w:val="22"/>
          <w:lang w:val="id-ID"/>
        </w:rPr>
      </w:pPr>
    </w:p>
    <w:p w:rsidR="001A53FE" w:rsidRPr="007552E5" w:rsidRDefault="001A53FE" w:rsidP="001A53FE">
      <w:pPr>
        <w:spacing w:before="240"/>
        <w:jc w:val="both"/>
        <w:rPr>
          <w:sz w:val="22"/>
          <w:szCs w:val="22"/>
          <w:lang w:val="id-ID"/>
        </w:rPr>
      </w:pPr>
    </w:p>
    <w:p w:rsidR="007552E5" w:rsidRDefault="007552E5">
      <w:pPr>
        <w:rPr>
          <w:sz w:val="22"/>
          <w:szCs w:val="22"/>
          <w:lang w:val="id-ID"/>
        </w:rPr>
      </w:pPr>
      <w:r>
        <w:rPr>
          <w:sz w:val="22"/>
          <w:szCs w:val="22"/>
          <w:lang w:val="id-ID"/>
        </w:rPr>
        <w:br w:type="page"/>
      </w:r>
    </w:p>
    <w:p w:rsidR="001A53FE" w:rsidRPr="007552E5" w:rsidRDefault="001A53FE" w:rsidP="001A53FE">
      <w:pPr>
        <w:jc w:val="both"/>
        <w:rPr>
          <w:sz w:val="22"/>
          <w:szCs w:val="22"/>
          <w:lang w:val="id-ID"/>
        </w:rPr>
      </w:pPr>
      <w:r w:rsidRPr="007552E5">
        <w:rPr>
          <w:sz w:val="22"/>
          <w:szCs w:val="22"/>
          <w:lang w:val="id-ID"/>
        </w:rPr>
        <w:lastRenderedPageBreak/>
        <w:t>Annex 1. (cont.) List of countries and region exempted from short-visit visa requirement (maximum length of stay 30 days)</w:t>
      </w:r>
    </w:p>
    <w:p w:rsidR="001A53FE" w:rsidRPr="007552E5" w:rsidRDefault="001A53FE" w:rsidP="001A53FE">
      <w:pPr>
        <w:jc w:val="both"/>
        <w:rPr>
          <w:sz w:val="22"/>
          <w:szCs w:val="22"/>
          <w:lang w:val="id-ID"/>
        </w:rPr>
      </w:pPr>
    </w:p>
    <w:tbl>
      <w:tblPr>
        <w:tblW w:w="8040" w:type="dxa"/>
        <w:tblInd w:w="93" w:type="dxa"/>
        <w:tblLook w:val="04A0" w:firstRow="1" w:lastRow="0" w:firstColumn="1" w:lastColumn="0" w:noHBand="0" w:noVBand="1"/>
      </w:tblPr>
      <w:tblGrid>
        <w:gridCol w:w="540"/>
        <w:gridCol w:w="3440"/>
        <w:gridCol w:w="546"/>
        <w:gridCol w:w="3680"/>
      </w:tblGrid>
      <w:tr w:rsidR="001A53FE" w:rsidRPr="007552E5" w:rsidTr="001A53FE">
        <w:trPr>
          <w:trHeight w:val="294"/>
        </w:trPr>
        <w:tc>
          <w:tcPr>
            <w:tcW w:w="4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color w:val="000000"/>
                <w:sz w:val="22"/>
                <w:szCs w:val="22"/>
                <w:lang w:val="id-ID" w:eastAsia="id-ID"/>
              </w:rPr>
            </w:pPr>
            <w:r w:rsidRPr="007552E5">
              <w:rPr>
                <w:rFonts w:eastAsia="Times New Roman"/>
                <w:b/>
                <w:bCs/>
                <w:color w:val="000000"/>
                <w:sz w:val="22"/>
                <w:szCs w:val="22"/>
                <w:lang w:val="id-ID" w:eastAsia="id-ID"/>
              </w:rPr>
              <w:t>No.</w:t>
            </w:r>
          </w:p>
        </w:tc>
        <w:tc>
          <w:tcPr>
            <w:tcW w:w="3440" w:type="dxa"/>
            <w:tcBorders>
              <w:top w:val="single" w:sz="8" w:space="0" w:color="auto"/>
              <w:left w:val="nil"/>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sz w:val="22"/>
                <w:szCs w:val="22"/>
                <w:lang w:val="id-ID" w:eastAsia="id-ID"/>
              </w:rPr>
            </w:pPr>
            <w:r w:rsidRPr="007552E5">
              <w:rPr>
                <w:rFonts w:eastAsia="Times New Roman"/>
                <w:b/>
                <w:bCs/>
                <w:sz w:val="22"/>
                <w:szCs w:val="22"/>
                <w:lang w:val="id-ID" w:eastAsia="id-ID"/>
              </w:rPr>
              <w:t>Country/Region</w:t>
            </w:r>
          </w:p>
        </w:tc>
        <w:tc>
          <w:tcPr>
            <w:tcW w:w="460" w:type="dxa"/>
            <w:tcBorders>
              <w:top w:val="single" w:sz="8" w:space="0" w:color="auto"/>
              <w:left w:val="nil"/>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color w:val="000000"/>
                <w:sz w:val="22"/>
                <w:szCs w:val="22"/>
                <w:lang w:val="id-ID" w:eastAsia="id-ID"/>
              </w:rPr>
            </w:pPr>
            <w:r w:rsidRPr="007552E5">
              <w:rPr>
                <w:rFonts w:eastAsia="Times New Roman"/>
                <w:b/>
                <w:bCs/>
                <w:color w:val="000000"/>
                <w:sz w:val="22"/>
                <w:szCs w:val="22"/>
                <w:lang w:val="id-ID" w:eastAsia="id-ID"/>
              </w:rPr>
              <w:t>No</w:t>
            </w:r>
          </w:p>
        </w:tc>
        <w:tc>
          <w:tcPr>
            <w:tcW w:w="3680" w:type="dxa"/>
            <w:tcBorders>
              <w:top w:val="single" w:sz="8" w:space="0" w:color="auto"/>
              <w:left w:val="nil"/>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color w:val="000000"/>
                <w:sz w:val="22"/>
                <w:szCs w:val="22"/>
                <w:lang w:val="id-ID" w:eastAsia="id-ID"/>
              </w:rPr>
            </w:pPr>
            <w:r w:rsidRPr="007552E5">
              <w:rPr>
                <w:rFonts w:eastAsia="Times New Roman"/>
                <w:b/>
                <w:bCs/>
                <w:color w:val="000000"/>
                <w:sz w:val="22"/>
                <w:szCs w:val="22"/>
                <w:lang w:val="id-ID" w:eastAsia="id-ID"/>
              </w:rPr>
              <w:t>Country/Region</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61</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Hongkong (SAR)</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91</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Marshall Islands</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62</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Hungary</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92</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Mauritania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63</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Iceland</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93</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Mauritius</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64</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India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94</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Mexico</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65</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Ireland</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95</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Moldova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66</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Italy</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96</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Monaco</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67</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Ivory Coast</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97</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Mongolia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68</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Jamaica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98</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Morocco</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69</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Japan</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99</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Mozambique</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70</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Jordan</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100</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Myanmar (Burma)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71</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Kazakhstan</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101</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Namibia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72</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Kenya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102</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Nauru</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73</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Kiribati</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103</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Nepal</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74</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Kuwait</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104</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Netherlands</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75</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Kyrgyzstan</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105</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New Zealand</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76</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Laos</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106</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Nicaragua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77</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Latvia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107</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Norway</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78</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Lebanon</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108</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Oman</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79</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Lesotho</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109</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Palau</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80</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Liechtenstein</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110</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Palestine</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81</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Lithuania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111</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Panama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82</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Luxembourg</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112</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Papua New Guinea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83</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Macau (SAR)</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113</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Paraguay</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84</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Macedonia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114</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Peru</w:t>
            </w:r>
          </w:p>
        </w:tc>
      </w:tr>
      <w:tr w:rsidR="001A53FE" w:rsidRPr="007552E5" w:rsidTr="001A53FE">
        <w:trPr>
          <w:trHeight w:val="294"/>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85</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Madagascar</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115</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Philippines</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86</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Malawi</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116</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Poerto Rico</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87</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Malaysia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117</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Poland</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88</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Maldives</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118</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Portugal</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89</w:t>
            </w:r>
          </w:p>
        </w:tc>
        <w:tc>
          <w:tcPr>
            <w:tcW w:w="34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Mali</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119</w:t>
            </w:r>
          </w:p>
        </w:tc>
        <w:tc>
          <w:tcPr>
            <w:tcW w:w="368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Qatar</w:t>
            </w:r>
          </w:p>
        </w:tc>
      </w:tr>
      <w:tr w:rsidR="001A53FE" w:rsidRPr="007552E5" w:rsidTr="001A53FE">
        <w:trPr>
          <w:trHeight w:val="294"/>
        </w:trPr>
        <w:tc>
          <w:tcPr>
            <w:tcW w:w="460" w:type="dxa"/>
            <w:tcBorders>
              <w:top w:val="nil"/>
              <w:left w:val="single" w:sz="8" w:space="0" w:color="auto"/>
              <w:bottom w:val="single" w:sz="8" w:space="0" w:color="auto"/>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90</w:t>
            </w:r>
          </w:p>
        </w:tc>
        <w:tc>
          <w:tcPr>
            <w:tcW w:w="3440" w:type="dxa"/>
            <w:tcBorders>
              <w:top w:val="nil"/>
              <w:left w:val="nil"/>
              <w:bottom w:val="single" w:sz="8" w:space="0" w:color="auto"/>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Malta</w:t>
            </w:r>
          </w:p>
        </w:tc>
        <w:tc>
          <w:tcPr>
            <w:tcW w:w="460" w:type="dxa"/>
            <w:tcBorders>
              <w:top w:val="nil"/>
              <w:left w:val="nil"/>
              <w:bottom w:val="single" w:sz="8" w:space="0" w:color="auto"/>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120</w:t>
            </w:r>
          </w:p>
        </w:tc>
        <w:tc>
          <w:tcPr>
            <w:tcW w:w="3680" w:type="dxa"/>
            <w:tcBorders>
              <w:top w:val="nil"/>
              <w:left w:val="nil"/>
              <w:bottom w:val="single" w:sz="8" w:space="0" w:color="auto"/>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Romania</w:t>
            </w:r>
          </w:p>
        </w:tc>
      </w:tr>
    </w:tbl>
    <w:p w:rsidR="001A53FE" w:rsidRPr="007552E5" w:rsidRDefault="001A53FE" w:rsidP="001A53FE">
      <w:pPr>
        <w:spacing w:before="240"/>
        <w:jc w:val="both"/>
        <w:rPr>
          <w:sz w:val="22"/>
          <w:szCs w:val="22"/>
          <w:lang w:val="id-ID"/>
        </w:rPr>
      </w:pPr>
    </w:p>
    <w:p w:rsidR="001A53FE" w:rsidRPr="007552E5" w:rsidRDefault="001A53FE" w:rsidP="001A53FE">
      <w:pPr>
        <w:spacing w:before="240"/>
        <w:jc w:val="both"/>
        <w:rPr>
          <w:sz w:val="22"/>
          <w:szCs w:val="22"/>
          <w:lang w:val="id-ID"/>
        </w:rPr>
      </w:pPr>
    </w:p>
    <w:p w:rsidR="001A53FE" w:rsidRPr="007552E5" w:rsidRDefault="001A53FE" w:rsidP="001A53FE">
      <w:pPr>
        <w:spacing w:before="240"/>
        <w:jc w:val="both"/>
        <w:rPr>
          <w:sz w:val="22"/>
          <w:szCs w:val="22"/>
          <w:lang w:val="id-ID"/>
        </w:rPr>
      </w:pPr>
    </w:p>
    <w:p w:rsidR="001A53FE" w:rsidRPr="007552E5" w:rsidRDefault="001A53FE" w:rsidP="001A53FE">
      <w:pPr>
        <w:spacing w:before="240"/>
        <w:jc w:val="both"/>
        <w:rPr>
          <w:sz w:val="22"/>
          <w:szCs w:val="22"/>
          <w:lang w:val="id-ID"/>
        </w:rPr>
      </w:pPr>
    </w:p>
    <w:p w:rsidR="001A53FE" w:rsidRPr="007552E5" w:rsidRDefault="001A53FE" w:rsidP="001A53FE">
      <w:pPr>
        <w:spacing w:before="240"/>
        <w:jc w:val="both"/>
        <w:rPr>
          <w:sz w:val="22"/>
          <w:szCs w:val="22"/>
          <w:lang w:val="id-ID"/>
        </w:rPr>
      </w:pPr>
    </w:p>
    <w:p w:rsidR="007552E5" w:rsidRDefault="007552E5">
      <w:pPr>
        <w:rPr>
          <w:sz w:val="22"/>
          <w:szCs w:val="22"/>
          <w:lang w:val="id-ID"/>
        </w:rPr>
      </w:pPr>
      <w:r>
        <w:rPr>
          <w:sz w:val="22"/>
          <w:szCs w:val="22"/>
          <w:lang w:val="id-ID"/>
        </w:rPr>
        <w:br w:type="page"/>
      </w:r>
    </w:p>
    <w:p w:rsidR="001A53FE" w:rsidRPr="007552E5" w:rsidRDefault="001A53FE" w:rsidP="001A53FE">
      <w:pPr>
        <w:jc w:val="both"/>
        <w:rPr>
          <w:sz w:val="22"/>
          <w:szCs w:val="22"/>
          <w:lang w:val="id-ID"/>
        </w:rPr>
      </w:pPr>
      <w:r w:rsidRPr="007552E5">
        <w:rPr>
          <w:sz w:val="22"/>
          <w:szCs w:val="22"/>
          <w:lang w:val="id-ID"/>
        </w:rPr>
        <w:lastRenderedPageBreak/>
        <w:t>Annex 1. (cont.) List of countries and region exempted from short-visit visa requirement (maximum length of stay 30 days)</w:t>
      </w:r>
    </w:p>
    <w:p w:rsidR="001A53FE" w:rsidRPr="007552E5" w:rsidRDefault="001A53FE" w:rsidP="001A53FE">
      <w:pPr>
        <w:jc w:val="both"/>
        <w:rPr>
          <w:sz w:val="22"/>
          <w:szCs w:val="22"/>
          <w:lang w:val="id-ID"/>
        </w:rPr>
      </w:pPr>
    </w:p>
    <w:tbl>
      <w:tblPr>
        <w:tblW w:w="8620" w:type="dxa"/>
        <w:tblInd w:w="93" w:type="dxa"/>
        <w:tblLook w:val="04A0" w:firstRow="1" w:lastRow="0" w:firstColumn="1" w:lastColumn="0" w:noHBand="0" w:noVBand="1"/>
      </w:tblPr>
      <w:tblGrid>
        <w:gridCol w:w="546"/>
        <w:gridCol w:w="4240"/>
        <w:gridCol w:w="546"/>
        <w:gridCol w:w="3460"/>
      </w:tblGrid>
      <w:tr w:rsidR="001A53FE" w:rsidRPr="007552E5" w:rsidTr="001A53FE">
        <w:trPr>
          <w:trHeight w:val="294"/>
        </w:trPr>
        <w:tc>
          <w:tcPr>
            <w:tcW w:w="4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color w:val="000000"/>
                <w:sz w:val="22"/>
                <w:szCs w:val="22"/>
                <w:lang w:val="id-ID" w:eastAsia="id-ID"/>
              </w:rPr>
            </w:pPr>
            <w:r w:rsidRPr="007552E5">
              <w:rPr>
                <w:rFonts w:eastAsia="Times New Roman"/>
                <w:b/>
                <w:bCs/>
                <w:color w:val="000000"/>
                <w:sz w:val="22"/>
                <w:szCs w:val="22"/>
                <w:lang w:val="id-ID" w:eastAsia="id-ID"/>
              </w:rPr>
              <w:t>No.</w:t>
            </w:r>
          </w:p>
        </w:tc>
        <w:tc>
          <w:tcPr>
            <w:tcW w:w="4240" w:type="dxa"/>
            <w:tcBorders>
              <w:top w:val="single" w:sz="8" w:space="0" w:color="auto"/>
              <w:left w:val="nil"/>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sz w:val="22"/>
                <w:szCs w:val="22"/>
                <w:lang w:val="id-ID" w:eastAsia="id-ID"/>
              </w:rPr>
            </w:pPr>
            <w:r w:rsidRPr="007552E5">
              <w:rPr>
                <w:rFonts w:eastAsia="Times New Roman"/>
                <w:b/>
                <w:bCs/>
                <w:sz w:val="22"/>
                <w:szCs w:val="22"/>
                <w:lang w:val="id-ID" w:eastAsia="id-ID"/>
              </w:rPr>
              <w:t>Country/Region</w:t>
            </w:r>
          </w:p>
        </w:tc>
        <w:tc>
          <w:tcPr>
            <w:tcW w:w="460" w:type="dxa"/>
            <w:tcBorders>
              <w:top w:val="single" w:sz="8" w:space="0" w:color="auto"/>
              <w:left w:val="nil"/>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color w:val="000000"/>
                <w:sz w:val="22"/>
                <w:szCs w:val="22"/>
                <w:lang w:val="id-ID" w:eastAsia="id-ID"/>
              </w:rPr>
            </w:pPr>
            <w:r w:rsidRPr="007552E5">
              <w:rPr>
                <w:rFonts w:eastAsia="Times New Roman"/>
                <w:b/>
                <w:bCs/>
                <w:color w:val="000000"/>
                <w:sz w:val="22"/>
                <w:szCs w:val="22"/>
                <w:lang w:val="id-ID" w:eastAsia="id-ID"/>
              </w:rPr>
              <w:t>No</w:t>
            </w:r>
          </w:p>
        </w:tc>
        <w:tc>
          <w:tcPr>
            <w:tcW w:w="3460" w:type="dxa"/>
            <w:tcBorders>
              <w:top w:val="single" w:sz="8" w:space="0" w:color="auto"/>
              <w:left w:val="nil"/>
              <w:bottom w:val="single" w:sz="8" w:space="0" w:color="auto"/>
              <w:right w:val="single" w:sz="8" w:space="0" w:color="auto"/>
            </w:tcBorders>
            <w:shd w:val="clear" w:color="auto" w:fill="auto"/>
            <w:noWrap/>
            <w:vAlign w:val="bottom"/>
            <w:hideMark/>
          </w:tcPr>
          <w:p w:rsidR="001A53FE" w:rsidRPr="007552E5" w:rsidRDefault="001A53FE" w:rsidP="001A53FE">
            <w:pPr>
              <w:jc w:val="center"/>
              <w:rPr>
                <w:rFonts w:eastAsia="Times New Roman"/>
                <w:b/>
                <w:bCs/>
                <w:color w:val="000000"/>
                <w:sz w:val="22"/>
                <w:szCs w:val="22"/>
                <w:lang w:val="id-ID" w:eastAsia="id-ID"/>
              </w:rPr>
            </w:pPr>
            <w:r w:rsidRPr="007552E5">
              <w:rPr>
                <w:rFonts w:eastAsia="Times New Roman"/>
                <w:b/>
                <w:bCs/>
                <w:color w:val="000000"/>
                <w:sz w:val="22"/>
                <w:szCs w:val="22"/>
                <w:lang w:val="id-ID" w:eastAsia="id-ID"/>
              </w:rPr>
              <w:t>Country/Region</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121</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Russian Federation</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146</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Tajikistan</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122</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Rwanda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147</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Tanzania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123</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Samoa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148</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Thailand</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124</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San Marino</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149</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Timor-Leste</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125</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Sao Tome and Principe</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150</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Togo</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126</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Saudi Arabia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151</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Tonga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127</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Senegal</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152</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Trinidad and Tobago</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128</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Serbia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153</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Tunisia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129</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Seychelles</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154</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Turkey</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130</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Singapore</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155</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Turkmenistan</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131</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Slovakia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156</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Tuvalu</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132</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Slovenia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157</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Uganda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133</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Solomon Islands</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158</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Ukraine</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134</w:t>
            </w:r>
          </w:p>
        </w:tc>
        <w:tc>
          <w:tcPr>
            <w:tcW w:w="4240" w:type="dxa"/>
            <w:tcBorders>
              <w:top w:val="nil"/>
              <w:left w:val="nil"/>
              <w:bottom w:val="nil"/>
              <w:right w:val="single" w:sz="8" w:space="0" w:color="auto"/>
            </w:tcBorders>
            <w:shd w:val="clear" w:color="auto" w:fill="auto"/>
            <w:noWrap/>
            <w:vAlign w:val="bottom"/>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South Africa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159</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United Arab Emirates</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135</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South Korea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160</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United Kingdom (UK)</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136</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Spain</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161</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United States of America (USA)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137</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Sri Lanka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162</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Uruguay</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138</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St. Kitts and Nevis</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163</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Uzbekistan</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139</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St. Lucia</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164</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Vanuatu</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140</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St. Vincent and The Grenadines</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165</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Vatican City State (Holy See)</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141</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Suriname</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166</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Venezuela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142</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Swaziland</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167</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Vietnam</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143</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Sweden</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168</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Zambia</w:t>
            </w:r>
          </w:p>
        </w:tc>
      </w:tr>
      <w:tr w:rsidR="001A53FE" w:rsidRPr="007552E5" w:rsidTr="001A53FE">
        <w:trPr>
          <w:trHeight w:val="288"/>
        </w:trPr>
        <w:tc>
          <w:tcPr>
            <w:tcW w:w="460" w:type="dxa"/>
            <w:tcBorders>
              <w:top w:val="nil"/>
              <w:left w:val="single" w:sz="8" w:space="0" w:color="auto"/>
              <w:bottom w:val="nil"/>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144</w:t>
            </w:r>
          </w:p>
        </w:tc>
        <w:tc>
          <w:tcPr>
            <w:tcW w:w="424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Switzerland</w:t>
            </w:r>
          </w:p>
        </w:tc>
        <w:tc>
          <w:tcPr>
            <w:tcW w:w="460" w:type="dxa"/>
            <w:tcBorders>
              <w:top w:val="nil"/>
              <w:left w:val="nil"/>
              <w:bottom w:val="nil"/>
              <w:right w:val="single" w:sz="8" w:space="0" w:color="auto"/>
            </w:tcBorders>
            <w:shd w:val="clear" w:color="auto" w:fill="auto"/>
            <w:noWrap/>
            <w:vAlign w:val="bottom"/>
            <w:hideMark/>
          </w:tcPr>
          <w:p w:rsidR="001A53FE" w:rsidRPr="007552E5" w:rsidRDefault="001A53FE" w:rsidP="001A53FE">
            <w:pPr>
              <w:jc w:val="right"/>
              <w:rPr>
                <w:rFonts w:eastAsia="Times New Roman"/>
                <w:sz w:val="22"/>
                <w:szCs w:val="22"/>
                <w:lang w:val="id-ID" w:eastAsia="id-ID"/>
              </w:rPr>
            </w:pPr>
            <w:r w:rsidRPr="007552E5">
              <w:rPr>
                <w:rFonts w:eastAsia="Times New Roman"/>
                <w:sz w:val="22"/>
                <w:szCs w:val="22"/>
                <w:lang w:val="id-ID" w:eastAsia="id-ID"/>
              </w:rPr>
              <w:t>169</w:t>
            </w:r>
          </w:p>
        </w:tc>
        <w:tc>
          <w:tcPr>
            <w:tcW w:w="3460" w:type="dxa"/>
            <w:tcBorders>
              <w:top w:val="nil"/>
              <w:left w:val="nil"/>
              <w:bottom w:val="nil"/>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Zimbabwe</w:t>
            </w:r>
          </w:p>
        </w:tc>
      </w:tr>
      <w:tr w:rsidR="001A53FE" w:rsidRPr="007552E5" w:rsidTr="001A53FE">
        <w:trPr>
          <w:trHeight w:val="294"/>
        </w:trPr>
        <w:tc>
          <w:tcPr>
            <w:tcW w:w="460" w:type="dxa"/>
            <w:tcBorders>
              <w:top w:val="nil"/>
              <w:left w:val="single" w:sz="8" w:space="0" w:color="auto"/>
              <w:bottom w:val="single" w:sz="4" w:space="0" w:color="auto"/>
              <w:right w:val="single" w:sz="8" w:space="0" w:color="auto"/>
            </w:tcBorders>
            <w:shd w:val="clear" w:color="auto" w:fill="auto"/>
            <w:noWrap/>
            <w:vAlign w:val="bottom"/>
            <w:hideMark/>
          </w:tcPr>
          <w:p w:rsidR="001A53FE" w:rsidRPr="007552E5" w:rsidRDefault="001A53FE" w:rsidP="001A53FE">
            <w:pPr>
              <w:jc w:val="right"/>
              <w:rPr>
                <w:rFonts w:eastAsia="Times New Roman"/>
                <w:color w:val="000000"/>
                <w:sz w:val="22"/>
                <w:szCs w:val="22"/>
                <w:lang w:val="id-ID" w:eastAsia="id-ID"/>
              </w:rPr>
            </w:pPr>
            <w:r w:rsidRPr="007552E5">
              <w:rPr>
                <w:rFonts w:eastAsia="Times New Roman"/>
                <w:color w:val="000000"/>
                <w:sz w:val="22"/>
                <w:szCs w:val="22"/>
                <w:lang w:val="id-ID" w:eastAsia="id-ID"/>
              </w:rPr>
              <w:t>145</w:t>
            </w:r>
          </w:p>
        </w:tc>
        <w:tc>
          <w:tcPr>
            <w:tcW w:w="4240" w:type="dxa"/>
            <w:tcBorders>
              <w:top w:val="nil"/>
              <w:left w:val="nil"/>
              <w:bottom w:val="single" w:sz="4" w:space="0" w:color="auto"/>
              <w:right w:val="single" w:sz="8" w:space="0" w:color="auto"/>
            </w:tcBorders>
            <w:shd w:val="clear" w:color="auto" w:fill="auto"/>
            <w:vAlign w:val="center"/>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Taiwan</w:t>
            </w:r>
          </w:p>
        </w:tc>
        <w:tc>
          <w:tcPr>
            <w:tcW w:w="460" w:type="dxa"/>
            <w:tcBorders>
              <w:top w:val="nil"/>
              <w:left w:val="nil"/>
              <w:bottom w:val="single" w:sz="4" w:space="0" w:color="auto"/>
              <w:right w:val="single" w:sz="8" w:space="0" w:color="auto"/>
            </w:tcBorders>
            <w:shd w:val="clear" w:color="auto" w:fill="auto"/>
            <w:noWrap/>
            <w:vAlign w:val="bottom"/>
            <w:hideMark/>
          </w:tcPr>
          <w:p w:rsidR="001A53FE" w:rsidRPr="007552E5" w:rsidRDefault="001A53FE" w:rsidP="001A53FE">
            <w:pPr>
              <w:rPr>
                <w:rFonts w:eastAsia="Times New Roman"/>
                <w:sz w:val="22"/>
                <w:szCs w:val="22"/>
                <w:lang w:val="id-ID" w:eastAsia="id-ID"/>
              </w:rPr>
            </w:pPr>
            <w:r w:rsidRPr="007552E5">
              <w:rPr>
                <w:rFonts w:eastAsia="Times New Roman"/>
                <w:sz w:val="22"/>
                <w:szCs w:val="22"/>
                <w:lang w:val="id-ID" w:eastAsia="id-ID"/>
              </w:rPr>
              <w:t> </w:t>
            </w:r>
          </w:p>
        </w:tc>
        <w:tc>
          <w:tcPr>
            <w:tcW w:w="3460" w:type="dxa"/>
            <w:tcBorders>
              <w:top w:val="nil"/>
              <w:left w:val="nil"/>
              <w:bottom w:val="single" w:sz="4" w:space="0" w:color="auto"/>
              <w:right w:val="single" w:sz="8" w:space="0" w:color="auto"/>
            </w:tcBorders>
            <w:shd w:val="clear" w:color="auto" w:fill="auto"/>
            <w:noWrap/>
            <w:vAlign w:val="bottom"/>
            <w:hideMark/>
          </w:tcPr>
          <w:p w:rsidR="001A53FE" w:rsidRPr="007552E5" w:rsidRDefault="001A53FE" w:rsidP="001A53FE">
            <w:pPr>
              <w:rPr>
                <w:rFonts w:eastAsia="Times New Roman"/>
                <w:color w:val="000000"/>
                <w:sz w:val="22"/>
                <w:szCs w:val="22"/>
                <w:lang w:val="id-ID" w:eastAsia="id-ID"/>
              </w:rPr>
            </w:pPr>
            <w:r w:rsidRPr="007552E5">
              <w:rPr>
                <w:rFonts w:eastAsia="Times New Roman"/>
                <w:color w:val="000000"/>
                <w:sz w:val="22"/>
                <w:szCs w:val="22"/>
                <w:lang w:val="id-ID" w:eastAsia="id-ID"/>
              </w:rPr>
              <w:t> </w:t>
            </w:r>
          </w:p>
        </w:tc>
      </w:tr>
    </w:tbl>
    <w:p w:rsidR="001A53FE" w:rsidRPr="007552E5" w:rsidRDefault="001A53FE" w:rsidP="001A53FE">
      <w:pPr>
        <w:spacing w:before="240"/>
        <w:jc w:val="both"/>
        <w:rPr>
          <w:sz w:val="22"/>
          <w:szCs w:val="22"/>
          <w:lang w:val="id-ID"/>
        </w:rPr>
      </w:pPr>
    </w:p>
    <w:p w:rsidR="001A53FE" w:rsidRPr="007552E5" w:rsidRDefault="001A53FE" w:rsidP="001A53FE">
      <w:pPr>
        <w:rPr>
          <w:sz w:val="22"/>
          <w:szCs w:val="22"/>
          <w:lang w:val="id-ID"/>
        </w:rPr>
      </w:pPr>
      <w:r w:rsidRPr="007552E5">
        <w:rPr>
          <w:sz w:val="22"/>
          <w:szCs w:val="22"/>
          <w:lang w:val="id-ID"/>
        </w:rPr>
        <w:br w:type="page"/>
      </w:r>
    </w:p>
    <w:p w:rsidR="001A53FE" w:rsidRPr="007552E5" w:rsidRDefault="001A53FE" w:rsidP="001A53FE">
      <w:pPr>
        <w:jc w:val="both"/>
        <w:rPr>
          <w:sz w:val="22"/>
          <w:szCs w:val="22"/>
          <w:lang w:val="id-ID"/>
        </w:rPr>
      </w:pPr>
      <w:r w:rsidRPr="007552E5">
        <w:rPr>
          <w:sz w:val="22"/>
          <w:szCs w:val="22"/>
          <w:lang w:val="id-ID"/>
        </w:rPr>
        <w:lastRenderedPageBreak/>
        <w:t xml:space="preserve">Annex 2. Template for application of Conditional Visa on Arrival for </w:t>
      </w:r>
      <w:r w:rsidRPr="007552E5">
        <w:rPr>
          <w:sz w:val="22"/>
          <w:szCs w:val="22"/>
        </w:rPr>
        <w:t>countries not include</w:t>
      </w:r>
      <w:r w:rsidRPr="007552E5">
        <w:rPr>
          <w:sz w:val="22"/>
          <w:szCs w:val="22"/>
          <w:lang w:val="id-ID"/>
        </w:rPr>
        <w:t>d</w:t>
      </w:r>
      <w:r w:rsidRPr="007552E5">
        <w:rPr>
          <w:sz w:val="22"/>
          <w:szCs w:val="22"/>
        </w:rPr>
        <w:t xml:space="preserve"> on </w:t>
      </w:r>
      <w:r w:rsidRPr="007552E5">
        <w:rPr>
          <w:sz w:val="22"/>
          <w:szCs w:val="22"/>
          <w:lang w:val="id-ID"/>
        </w:rPr>
        <w:t xml:space="preserve">the </w:t>
      </w:r>
      <w:r w:rsidRPr="007552E5">
        <w:rPr>
          <w:sz w:val="22"/>
          <w:szCs w:val="22"/>
        </w:rPr>
        <w:t xml:space="preserve">list </w:t>
      </w:r>
      <w:r w:rsidRPr="007552E5">
        <w:rPr>
          <w:sz w:val="22"/>
          <w:szCs w:val="22"/>
          <w:lang w:val="id-ID"/>
        </w:rPr>
        <w:t>of</w:t>
      </w:r>
      <w:r w:rsidRPr="007552E5">
        <w:rPr>
          <w:sz w:val="22"/>
          <w:szCs w:val="22"/>
        </w:rPr>
        <w:t xml:space="preserve"> </w:t>
      </w:r>
      <w:r w:rsidRPr="007552E5">
        <w:rPr>
          <w:sz w:val="22"/>
          <w:szCs w:val="22"/>
          <w:lang w:val="id-ID"/>
        </w:rPr>
        <w:t>annex 1</w:t>
      </w:r>
    </w:p>
    <w:p w:rsidR="001A53FE" w:rsidRPr="007552E5" w:rsidRDefault="001A53FE" w:rsidP="001A53FE">
      <w:pPr>
        <w:jc w:val="center"/>
        <w:rPr>
          <w:b/>
          <w:i/>
          <w:sz w:val="22"/>
          <w:szCs w:val="22"/>
        </w:rPr>
      </w:pPr>
      <w:r w:rsidRPr="007552E5">
        <w:rPr>
          <w:b/>
          <w:i/>
          <w:sz w:val="22"/>
          <w:szCs w:val="22"/>
        </w:rPr>
        <w:t>(TEMPLATE FOR APPLICATION OF CONDITIONAL VISA ON ARRIVAL)</w:t>
      </w:r>
    </w:p>
    <w:p w:rsidR="007552E5" w:rsidRDefault="007552E5" w:rsidP="001A53FE">
      <w:pPr>
        <w:jc w:val="right"/>
        <w:rPr>
          <w:sz w:val="22"/>
          <w:szCs w:val="22"/>
          <w:lang w:val="id-ID" w:eastAsia="ko-KR"/>
        </w:rPr>
      </w:pPr>
    </w:p>
    <w:p w:rsidR="001A53FE" w:rsidRPr="007552E5" w:rsidRDefault="001A53FE" w:rsidP="001A53FE">
      <w:pPr>
        <w:jc w:val="right"/>
        <w:rPr>
          <w:sz w:val="22"/>
          <w:szCs w:val="22"/>
        </w:rPr>
      </w:pPr>
      <w:r w:rsidRPr="007552E5">
        <w:rPr>
          <w:sz w:val="22"/>
          <w:szCs w:val="22"/>
          <w:lang w:val="id-ID"/>
        </w:rPr>
        <w:t>d</w:t>
      </w:r>
      <w:r w:rsidRPr="007552E5">
        <w:rPr>
          <w:sz w:val="22"/>
          <w:szCs w:val="22"/>
        </w:rPr>
        <w:t>d/mm/</w:t>
      </w:r>
      <w:proofErr w:type="spellStart"/>
      <w:r w:rsidRPr="007552E5">
        <w:rPr>
          <w:sz w:val="22"/>
          <w:szCs w:val="22"/>
        </w:rPr>
        <w:t>yyyy</w:t>
      </w:r>
      <w:proofErr w:type="spellEnd"/>
    </w:p>
    <w:p w:rsidR="001A53FE" w:rsidRPr="007552E5" w:rsidRDefault="001A53FE" w:rsidP="001A53FE">
      <w:pPr>
        <w:rPr>
          <w:b/>
          <w:sz w:val="22"/>
          <w:szCs w:val="22"/>
          <w:lang w:val="id-ID"/>
        </w:rPr>
      </w:pPr>
      <w:proofErr w:type="gramStart"/>
      <w:r w:rsidRPr="007552E5">
        <w:rPr>
          <w:b/>
          <w:sz w:val="22"/>
          <w:szCs w:val="22"/>
        </w:rPr>
        <w:t>Ref :</w:t>
      </w:r>
      <w:proofErr w:type="gramEnd"/>
      <w:r w:rsidRPr="007552E5">
        <w:rPr>
          <w:b/>
          <w:sz w:val="22"/>
          <w:szCs w:val="22"/>
        </w:rPr>
        <w:t xml:space="preserve"> </w:t>
      </w:r>
    </w:p>
    <w:p w:rsidR="001A53FE" w:rsidRPr="007552E5" w:rsidRDefault="001A53FE" w:rsidP="001A53FE">
      <w:pPr>
        <w:pStyle w:val="ListParagraph"/>
        <w:spacing w:before="240"/>
        <w:ind w:left="0"/>
        <w:jc w:val="both"/>
        <w:rPr>
          <w:rFonts w:ascii="Times New Roman" w:hAnsi="Times New Roman" w:cs="Times New Roman"/>
          <w:lang w:val="id-ID"/>
        </w:rPr>
      </w:pPr>
      <w:r w:rsidRPr="007552E5">
        <w:rPr>
          <w:rFonts w:ascii="Times New Roman" w:hAnsi="Times New Roman" w:cs="Times New Roman"/>
          <w:lang w:val="id-ID"/>
        </w:rPr>
        <w:t>Head of Center for Fisheries Research and Development</w:t>
      </w:r>
    </w:p>
    <w:p w:rsidR="001A53FE" w:rsidRPr="007552E5" w:rsidRDefault="001A53FE" w:rsidP="001A53FE">
      <w:pPr>
        <w:pStyle w:val="ListParagraph"/>
        <w:spacing w:before="240"/>
        <w:ind w:left="0"/>
        <w:jc w:val="both"/>
        <w:rPr>
          <w:rFonts w:ascii="Times New Roman" w:hAnsi="Times New Roman" w:cs="Times New Roman"/>
          <w:lang w:val="id-ID"/>
        </w:rPr>
      </w:pPr>
      <w:r w:rsidRPr="007552E5">
        <w:rPr>
          <w:rFonts w:ascii="Times New Roman" w:hAnsi="Times New Roman" w:cs="Times New Roman"/>
          <w:lang w:val="id-ID"/>
        </w:rPr>
        <w:t>Agency for Marine and Fisheries Research and Development</w:t>
      </w:r>
    </w:p>
    <w:p w:rsidR="001A53FE" w:rsidRPr="007552E5" w:rsidRDefault="001A53FE" w:rsidP="001A53FE">
      <w:pPr>
        <w:pStyle w:val="ListParagraph"/>
        <w:spacing w:before="240" w:after="0"/>
        <w:ind w:left="0"/>
        <w:jc w:val="both"/>
        <w:rPr>
          <w:rFonts w:ascii="Times New Roman" w:hAnsi="Times New Roman" w:cs="Times New Roman"/>
          <w:lang w:val="id-ID"/>
        </w:rPr>
      </w:pPr>
      <w:r w:rsidRPr="007552E5">
        <w:rPr>
          <w:rFonts w:ascii="Times New Roman" w:hAnsi="Times New Roman" w:cs="Times New Roman"/>
          <w:lang w:val="id-ID"/>
        </w:rPr>
        <w:t>Ministry of Marine Affairs</w:t>
      </w:r>
      <w:r w:rsidRPr="007552E5">
        <w:rPr>
          <w:rFonts w:ascii="Times New Roman" w:hAnsi="Times New Roman" w:cs="Times New Roman"/>
        </w:rPr>
        <w:t xml:space="preserve"> and Fisheries</w:t>
      </w:r>
      <w:r w:rsidRPr="007552E5">
        <w:rPr>
          <w:rFonts w:ascii="Times New Roman" w:hAnsi="Times New Roman" w:cs="Times New Roman"/>
          <w:lang w:val="id-ID"/>
        </w:rPr>
        <w:t>, Republic of Indonesia</w:t>
      </w:r>
    </w:p>
    <w:p w:rsidR="001A53FE" w:rsidRPr="007552E5" w:rsidRDefault="001A53FE" w:rsidP="001A53FE">
      <w:pPr>
        <w:rPr>
          <w:sz w:val="22"/>
          <w:szCs w:val="22"/>
          <w:lang w:val="id-ID"/>
        </w:rPr>
      </w:pPr>
      <w:r w:rsidRPr="007552E5">
        <w:rPr>
          <w:sz w:val="22"/>
          <w:szCs w:val="22"/>
        </w:rPr>
        <w:t>Organizing Committee of the 12</w:t>
      </w:r>
      <w:r w:rsidRPr="007552E5">
        <w:rPr>
          <w:sz w:val="22"/>
          <w:szCs w:val="22"/>
          <w:vertAlign w:val="superscript"/>
        </w:rPr>
        <w:t>th</w:t>
      </w:r>
      <w:r w:rsidRPr="007552E5">
        <w:rPr>
          <w:sz w:val="22"/>
          <w:szCs w:val="22"/>
        </w:rPr>
        <w:t xml:space="preserve"> Scientific Committee Meeting for Western Central Pacific Fisheries Commission (WCPFC)</w:t>
      </w:r>
    </w:p>
    <w:p w:rsidR="001A53FE" w:rsidRPr="007552E5" w:rsidRDefault="001A53FE" w:rsidP="001A53FE">
      <w:pPr>
        <w:rPr>
          <w:sz w:val="22"/>
          <w:szCs w:val="22"/>
          <w:lang w:val="id-ID"/>
        </w:rPr>
      </w:pPr>
      <w:r w:rsidRPr="007552E5">
        <w:rPr>
          <w:sz w:val="22"/>
          <w:szCs w:val="22"/>
          <w:lang w:val="id-ID"/>
        </w:rPr>
        <w:t>Jln. Pasir Putih II Ancol Timur Jakarta Utara 14430 – INDONESIA</w:t>
      </w:r>
    </w:p>
    <w:p w:rsidR="001A53FE" w:rsidRPr="007552E5" w:rsidRDefault="001A53FE" w:rsidP="001A53FE">
      <w:pPr>
        <w:rPr>
          <w:sz w:val="22"/>
          <w:szCs w:val="22"/>
          <w:lang w:val="id-ID"/>
        </w:rPr>
      </w:pPr>
      <w:r w:rsidRPr="007552E5">
        <w:rPr>
          <w:sz w:val="22"/>
          <w:szCs w:val="22"/>
          <w:lang w:val="id-ID"/>
        </w:rPr>
        <w:t>Phone : 62-21-64700928 ; Fax:62-21-64700929</w:t>
      </w:r>
    </w:p>
    <w:p w:rsidR="001A53FE" w:rsidRPr="007552E5" w:rsidRDefault="001A53FE" w:rsidP="001A53FE">
      <w:pPr>
        <w:rPr>
          <w:sz w:val="22"/>
          <w:szCs w:val="22"/>
          <w:lang w:val="id-ID"/>
        </w:rPr>
      </w:pPr>
      <w:r w:rsidRPr="007552E5">
        <w:rPr>
          <w:sz w:val="22"/>
          <w:szCs w:val="22"/>
          <w:lang w:val="id-ID"/>
        </w:rPr>
        <w:t xml:space="preserve">Email : </w:t>
      </w:r>
      <w:r w:rsidR="00DA404B">
        <w:fldChar w:fldCharType="begin"/>
      </w:r>
      <w:r w:rsidR="00DA404B">
        <w:instrText xml:space="preserve"> HYPERLINK "mailto:wcpfc.sc12indonesia@gmail.com" </w:instrText>
      </w:r>
      <w:r w:rsidR="00DA404B">
        <w:fldChar w:fldCharType="separate"/>
      </w:r>
      <w:r w:rsidRPr="007552E5">
        <w:rPr>
          <w:rStyle w:val="Hyperlink"/>
          <w:sz w:val="22"/>
          <w:szCs w:val="22"/>
          <w:lang w:val="id-ID"/>
        </w:rPr>
        <w:t>wcpfc.sc12indonesia@gmail.com</w:t>
      </w:r>
      <w:r w:rsidR="00DA404B">
        <w:rPr>
          <w:rStyle w:val="Hyperlink"/>
          <w:sz w:val="22"/>
          <w:szCs w:val="22"/>
          <w:lang w:val="id-ID"/>
        </w:rPr>
        <w:fldChar w:fldCharType="end"/>
      </w:r>
    </w:p>
    <w:p w:rsidR="001A53FE" w:rsidRPr="007552E5" w:rsidRDefault="001A53FE" w:rsidP="001A53FE">
      <w:pPr>
        <w:rPr>
          <w:sz w:val="22"/>
          <w:szCs w:val="22"/>
          <w:lang w:val="id-ID"/>
        </w:rPr>
      </w:pPr>
    </w:p>
    <w:p w:rsidR="001A53FE" w:rsidRPr="007552E5" w:rsidRDefault="001A53FE" w:rsidP="007552E5">
      <w:pPr>
        <w:rPr>
          <w:b/>
          <w:sz w:val="22"/>
          <w:szCs w:val="22"/>
        </w:rPr>
      </w:pPr>
      <w:r w:rsidRPr="007552E5">
        <w:rPr>
          <w:b/>
          <w:sz w:val="22"/>
          <w:szCs w:val="22"/>
        </w:rPr>
        <w:t>Subject: Application of Conditional Visa on Arrival in Indonesia</w:t>
      </w:r>
    </w:p>
    <w:p w:rsidR="001A53FE" w:rsidRPr="007552E5" w:rsidRDefault="001A53FE" w:rsidP="001A53FE">
      <w:pPr>
        <w:rPr>
          <w:sz w:val="22"/>
          <w:szCs w:val="22"/>
          <w:lang w:eastAsia="ko-KR"/>
        </w:rPr>
      </w:pPr>
    </w:p>
    <w:p w:rsidR="001A53FE" w:rsidRPr="007552E5" w:rsidRDefault="001A53FE" w:rsidP="001A53FE">
      <w:pPr>
        <w:rPr>
          <w:sz w:val="22"/>
          <w:szCs w:val="22"/>
          <w:lang w:eastAsia="ko-KR"/>
        </w:rPr>
      </w:pPr>
      <w:r w:rsidRPr="007552E5">
        <w:rPr>
          <w:sz w:val="22"/>
          <w:szCs w:val="22"/>
        </w:rPr>
        <w:t>Dear Sir</w:t>
      </w:r>
    </w:p>
    <w:p w:rsidR="001A53FE" w:rsidRPr="007552E5" w:rsidRDefault="001A53FE" w:rsidP="001A53FE">
      <w:pPr>
        <w:rPr>
          <w:sz w:val="22"/>
          <w:szCs w:val="22"/>
          <w:lang w:eastAsia="ko-KR"/>
        </w:rPr>
      </w:pPr>
    </w:p>
    <w:p w:rsidR="001A53FE" w:rsidRPr="007552E5" w:rsidRDefault="001A53FE" w:rsidP="001A53FE">
      <w:pPr>
        <w:jc w:val="both"/>
        <w:rPr>
          <w:sz w:val="22"/>
          <w:szCs w:val="22"/>
          <w:lang w:eastAsia="ko-KR"/>
        </w:rPr>
      </w:pPr>
      <w:r w:rsidRPr="007552E5">
        <w:rPr>
          <w:sz w:val="22"/>
          <w:szCs w:val="22"/>
        </w:rPr>
        <w:t>As a member country to WCPFC, it is mandatory for us to attend the 12</w:t>
      </w:r>
      <w:r w:rsidRPr="007552E5">
        <w:rPr>
          <w:sz w:val="22"/>
          <w:szCs w:val="22"/>
          <w:vertAlign w:val="superscript"/>
        </w:rPr>
        <w:t xml:space="preserve">th </w:t>
      </w:r>
      <w:r w:rsidRPr="007552E5">
        <w:rPr>
          <w:sz w:val="22"/>
          <w:szCs w:val="22"/>
        </w:rPr>
        <w:t xml:space="preserve">Scientific Committee Meeting </w:t>
      </w:r>
      <w:r w:rsidR="007552E5">
        <w:rPr>
          <w:rFonts w:hint="eastAsia"/>
          <w:sz w:val="22"/>
          <w:szCs w:val="22"/>
          <w:lang w:eastAsia="ko-KR"/>
        </w:rPr>
        <w:t>of the</w:t>
      </w:r>
      <w:r w:rsidRPr="007552E5">
        <w:rPr>
          <w:sz w:val="22"/>
          <w:szCs w:val="22"/>
        </w:rPr>
        <w:t xml:space="preserve"> Western </w:t>
      </w:r>
      <w:r w:rsidR="007552E5">
        <w:rPr>
          <w:rFonts w:hint="eastAsia"/>
          <w:sz w:val="22"/>
          <w:szCs w:val="22"/>
          <w:lang w:eastAsia="ko-KR"/>
        </w:rPr>
        <w:t xml:space="preserve">and </w:t>
      </w:r>
      <w:r w:rsidRPr="007552E5">
        <w:rPr>
          <w:sz w:val="22"/>
          <w:szCs w:val="22"/>
        </w:rPr>
        <w:t>Central Pa</w:t>
      </w:r>
      <w:r w:rsidRPr="007552E5">
        <w:rPr>
          <w:sz w:val="22"/>
          <w:szCs w:val="22"/>
          <w:lang w:eastAsia="ko-KR"/>
        </w:rPr>
        <w:t>c</w:t>
      </w:r>
      <w:r w:rsidRPr="007552E5">
        <w:rPr>
          <w:sz w:val="22"/>
          <w:szCs w:val="22"/>
        </w:rPr>
        <w:t xml:space="preserve">ific Fisheries Commission (WCPFC) to </w:t>
      </w:r>
      <w:proofErr w:type="gramStart"/>
      <w:r w:rsidRPr="007552E5">
        <w:rPr>
          <w:sz w:val="22"/>
          <w:szCs w:val="22"/>
        </w:rPr>
        <w:t>be held</w:t>
      </w:r>
      <w:proofErr w:type="gramEnd"/>
      <w:r w:rsidRPr="007552E5">
        <w:rPr>
          <w:sz w:val="22"/>
          <w:szCs w:val="22"/>
        </w:rPr>
        <w:t xml:space="preserve"> in Bali, Indonesia</w:t>
      </w:r>
      <w:r w:rsidR="007552E5">
        <w:rPr>
          <w:rFonts w:hint="eastAsia"/>
          <w:sz w:val="22"/>
          <w:szCs w:val="22"/>
          <w:lang w:eastAsia="ko-KR"/>
        </w:rPr>
        <w:t>,</w:t>
      </w:r>
      <w:r w:rsidRPr="007552E5">
        <w:rPr>
          <w:sz w:val="22"/>
          <w:szCs w:val="22"/>
        </w:rPr>
        <w:t xml:space="preserve"> on 2-11 August 2016. Since there is no Indonesia embassy or consulate in our country and to enable us to participate at the meeting, as a head of </w:t>
      </w:r>
      <w:proofErr w:type="gramStart"/>
      <w:r w:rsidRPr="007552E5">
        <w:rPr>
          <w:sz w:val="22"/>
          <w:szCs w:val="22"/>
        </w:rPr>
        <w:t>delegation  representing</w:t>
      </w:r>
      <w:proofErr w:type="gramEnd"/>
      <w:r w:rsidRPr="007552E5">
        <w:rPr>
          <w:sz w:val="22"/>
          <w:szCs w:val="22"/>
        </w:rPr>
        <w:t xml:space="preserve"> my country, I am pleased to submit an application for the arrangement of Conditional Visa on Arrival to Indonesia for  .....(</w:t>
      </w:r>
      <w:proofErr w:type="gramStart"/>
      <w:r w:rsidRPr="007552E5">
        <w:rPr>
          <w:sz w:val="22"/>
          <w:szCs w:val="22"/>
        </w:rPr>
        <w:t>number</w:t>
      </w:r>
      <w:proofErr w:type="gramEnd"/>
      <w:r w:rsidRPr="007552E5">
        <w:rPr>
          <w:sz w:val="22"/>
          <w:szCs w:val="22"/>
        </w:rPr>
        <w:t xml:space="preserve">)  </w:t>
      </w:r>
      <w:r w:rsidR="007552E5">
        <w:rPr>
          <w:rFonts w:hint="eastAsia"/>
          <w:sz w:val="22"/>
          <w:szCs w:val="22"/>
          <w:lang w:eastAsia="ko-KR"/>
        </w:rPr>
        <w:t>delegates</w:t>
      </w:r>
      <w:r w:rsidRPr="007552E5">
        <w:rPr>
          <w:sz w:val="22"/>
          <w:szCs w:val="22"/>
        </w:rPr>
        <w:t xml:space="preserve"> as listed below:</w:t>
      </w:r>
    </w:p>
    <w:p w:rsidR="001A53FE" w:rsidRPr="007552E5" w:rsidRDefault="001A53FE" w:rsidP="001A53FE">
      <w:pPr>
        <w:jc w:val="both"/>
        <w:rPr>
          <w:sz w:val="22"/>
          <w:szCs w:val="22"/>
          <w:lang w:eastAsia="ko-KR"/>
        </w:rPr>
      </w:pPr>
    </w:p>
    <w:tbl>
      <w:tblPr>
        <w:tblStyle w:val="TableGrid"/>
        <w:tblW w:w="0" w:type="auto"/>
        <w:tblInd w:w="108" w:type="dxa"/>
        <w:tblLook w:val="04A0" w:firstRow="1" w:lastRow="0" w:firstColumn="1" w:lastColumn="0" w:noHBand="0" w:noVBand="1"/>
      </w:tblPr>
      <w:tblGrid>
        <w:gridCol w:w="485"/>
        <w:gridCol w:w="1182"/>
        <w:gridCol w:w="1206"/>
        <w:gridCol w:w="937"/>
        <w:gridCol w:w="1488"/>
        <w:gridCol w:w="1292"/>
        <w:gridCol w:w="1340"/>
        <w:gridCol w:w="1488"/>
      </w:tblGrid>
      <w:tr w:rsidR="001A53FE" w:rsidRPr="007552E5" w:rsidTr="007552E5">
        <w:tc>
          <w:tcPr>
            <w:tcW w:w="485" w:type="dxa"/>
            <w:vMerge w:val="restart"/>
          </w:tcPr>
          <w:p w:rsidR="001A53FE" w:rsidRPr="007552E5" w:rsidRDefault="001A53FE" w:rsidP="001A53FE">
            <w:pPr>
              <w:rPr>
                <w:sz w:val="22"/>
                <w:szCs w:val="22"/>
              </w:rPr>
            </w:pPr>
            <w:r w:rsidRPr="007552E5">
              <w:rPr>
                <w:sz w:val="22"/>
                <w:szCs w:val="22"/>
              </w:rPr>
              <w:t>No</w:t>
            </w:r>
          </w:p>
        </w:tc>
        <w:tc>
          <w:tcPr>
            <w:tcW w:w="1182" w:type="dxa"/>
            <w:vMerge w:val="restart"/>
          </w:tcPr>
          <w:p w:rsidR="001A53FE" w:rsidRPr="007552E5" w:rsidRDefault="001A53FE" w:rsidP="001A53FE">
            <w:pPr>
              <w:jc w:val="center"/>
              <w:rPr>
                <w:sz w:val="22"/>
                <w:szCs w:val="22"/>
              </w:rPr>
            </w:pPr>
            <w:r w:rsidRPr="007552E5">
              <w:rPr>
                <w:sz w:val="22"/>
                <w:szCs w:val="22"/>
              </w:rPr>
              <w:t>Name of Delegation</w:t>
            </w:r>
          </w:p>
          <w:p w:rsidR="001A53FE" w:rsidRPr="007552E5" w:rsidRDefault="001A53FE" w:rsidP="001A53FE">
            <w:pPr>
              <w:jc w:val="center"/>
              <w:rPr>
                <w:sz w:val="22"/>
                <w:szCs w:val="22"/>
              </w:rPr>
            </w:pPr>
            <w:r w:rsidRPr="007552E5">
              <w:rPr>
                <w:sz w:val="22"/>
                <w:szCs w:val="22"/>
              </w:rPr>
              <w:t>(As indicated in Pa</w:t>
            </w:r>
            <w:r w:rsidRPr="007552E5">
              <w:rPr>
                <w:sz w:val="22"/>
                <w:szCs w:val="22"/>
                <w:lang w:eastAsia="ko-KR"/>
              </w:rPr>
              <w:t>s</w:t>
            </w:r>
            <w:r w:rsidRPr="007552E5">
              <w:rPr>
                <w:sz w:val="22"/>
                <w:szCs w:val="22"/>
              </w:rPr>
              <w:t>sport)</w:t>
            </w:r>
          </w:p>
        </w:tc>
        <w:tc>
          <w:tcPr>
            <w:tcW w:w="1206" w:type="dxa"/>
            <w:vMerge w:val="restart"/>
          </w:tcPr>
          <w:p w:rsidR="001A53FE" w:rsidRPr="007552E5" w:rsidRDefault="001A53FE" w:rsidP="001A53FE">
            <w:pPr>
              <w:jc w:val="center"/>
              <w:rPr>
                <w:sz w:val="22"/>
                <w:szCs w:val="22"/>
              </w:rPr>
            </w:pPr>
            <w:r w:rsidRPr="007552E5">
              <w:rPr>
                <w:sz w:val="22"/>
                <w:szCs w:val="22"/>
              </w:rPr>
              <w:t>Nationality</w:t>
            </w:r>
          </w:p>
        </w:tc>
        <w:tc>
          <w:tcPr>
            <w:tcW w:w="2425" w:type="dxa"/>
            <w:gridSpan w:val="2"/>
          </w:tcPr>
          <w:p w:rsidR="001A53FE" w:rsidRPr="007552E5" w:rsidRDefault="001A53FE" w:rsidP="001A53FE">
            <w:pPr>
              <w:jc w:val="center"/>
              <w:rPr>
                <w:sz w:val="22"/>
                <w:szCs w:val="22"/>
              </w:rPr>
            </w:pPr>
            <w:r w:rsidRPr="007552E5">
              <w:rPr>
                <w:sz w:val="22"/>
                <w:szCs w:val="22"/>
              </w:rPr>
              <w:t>Pa</w:t>
            </w:r>
            <w:r w:rsidRPr="007552E5">
              <w:rPr>
                <w:sz w:val="22"/>
                <w:szCs w:val="22"/>
                <w:lang w:eastAsia="ko-KR"/>
              </w:rPr>
              <w:t>s</w:t>
            </w:r>
            <w:r w:rsidRPr="007552E5">
              <w:rPr>
                <w:sz w:val="22"/>
                <w:szCs w:val="22"/>
              </w:rPr>
              <w:t>sport</w:t>
            </w:r>
          </w:p>
        </w:tc>
        <w:tc>
          <w:tcPr>
            <w:tcW w:w="1292" w:type="dxa"/>
            <w:vMerge w:val="restart"/>
          </w:tcPr>
          <w:p w:rsidR="001A53FE" w:rsidRPr="007552E5" w:rsidRDefault="001A53FE" w:rsidP="001A53FE">
            <w:pPr>
              <w:jc w:val="center"/>
              <w:rPr>
                <w:sz w:val="22"/>
                <w:szCs w:val="22"/>
              </w:rPr>
            </w:pPr>
            <w:r w:rsidRPr="007552E5">
              <w:rPr>
                <w:sz w:val="22"/>
                <w:szCs w:val="22"/>
              </w:rPr>
              <w:t>Position in Delegation*</w:t>
            </w:r>
          </w:p>
        </w:tc>
        <w:tc>
          <w:tcPr>
            <w:tcW w:w="2828" w:type="dxa"/>
            <w:gridSpan w:val="2"/>
          </w:tcPr>
          <w:p w:rsidR="001A53FE" w:rsidRPr="007552E5" w:rsidRDefault="001A53FE" w:rsidP="001A53FE">
            <w:pPr>
              <w:jc w:val="center"/>
              <w:rPr>
                <w:sz w:val="22"/>
                <w:szCs w:val="22"/>
              </w:rPr>
            </w:pPr>
            <w:r w:rsidRPr="007552E5">
              <w:rPr>
                <w:sz w:val="22"/>
                <w:szCs w:val="22"/>
              </w:rPr>
              <w:t>Arrival</w:t>
            </w:r>
          </w:p>
        </w:tc>
      </w:tr>
      <w:tr w:rsidR="001A53FE" w:rsidRPr="007552E5" w:rsidTr="007552E5">
        <w:tc>
          <w:tcPr>
            <w:tcW w:w="485" w:type="dxa"/>
            <w:vMerge/>
          </w:tcPr>
          <w:p w:rsidR="001A53FE" w:rsidRPr="007552E5" w:rsidRDefault="001A53FE" w:rsidP="001A53FE">
            <w:pPr>
              <w:rPr>
                <w:sz w:val="22"/>
                <w:szCs w:val="22"/>
              </w:rPr>
            </w:pPr>
          </w:p>
        </w:tc>
        <w:tc>
          <w:tcPr>
            <w:tcW w:w="1182" w:type="dxa"/>
            <w:vMerge/>
          </w:tcPr>
          <w:p w:rsidR="001A53FE" w:rsidRPr="007552E5" w:rsidRDefault="001A53FE" w:rsidP="001A53FE">
            <w:pPr>
              <w:rPr>
                <w:sz w:val="22"/>
                <w:szCs w:val="22"/>
              </w:rPr>
            </w:pPr>
          </w:p>
        </w:tc>
        <w:tc>
          <w:tcPr>
            <w:tcW w:w="1206" w:type="dxa"/>
            <w:vMerge/>
          </w:tcPr>
          <w:p w:rsidR="001A53FE" w:rsidRPr="007552E5" w:rsidRDefault="001A53FE" w:rsidP="001A53FE">
            <w:pPr>
              <w:jc w:val="center"/>
              <w:rPr>
                <w:sz w:val="22"/>
                <w:szCs w:val="22"/>
              </w:rPr>
            </w:pPr>
          </w:p>
        </w:tc>
        <w:tc>
          <w:tcPr>
            <w:tcW w:w="937" w:type="dxa"/>
          </w:tcPr>
          <w:p w:rsidR="001A53FE" w:rsidRPr="007552E5" w:rsidRDefault="001A53FE" w:rsidP="001A53FE">
            <w:pPr>
              <w:jc w:val="center"/>
              <w:rPr>
                <w:sz w:val="22"/>
                <w:szCs w:val="22"/>
              </w:rPr>
            </w:pPr>
            <w:r w:rsidRPr="007552E5">
              <w:rPr>
                <w:sz w:val="22"/>
                <w:szCs w:val="22"/>
              </w:rPr>
              <w:t>Number</w:t>
            </w:r>
          </w:p>
        </w:tc>
        <w:tc>
          <w:tcPr>
            <w:tcW w:w="1488" w:type="dxa"/>
          </w:tcPr>
          <w:p w:rsidR="001A53FE" w:rsidRPr="007552E5" w:rsidRDefault="001A53FE" w:rsidP="001A53FE">
            <w:pPr>
              <w:jc w:val="center"/>
              <w:rPr>
                <w:sz w:val="22"/>
                <w:szCs w:val="22"/>
              </w:rPr>
            </w:pPr>
            <w:r w:rsidRPr="007552E5">
              <w:rPr>
                <w:sz w:val="22"/>
                <w:szCs w:val="22"/>
              </w:rPr>
              <w:t>Valid Until</w:t>
            </w:r>
          </w:p>
          <w:p w:rsidR="001A53FE" w:rsidRPr="007552E5" w:rsidRDefault="001A53FE" w:rsidP="001A53FE">
            <w:pPr>
              <w:jc w:val="center"/>
              <w:rPr>
                <w:sz w:val="22"/>
                <w:szCs w:val="22"/>
              </w:rPr>
            </w:pPr>
            <w:r w:rsidRPr="007552E5">
              <w:rPr>
                <w:sz w:val="22"/>
                <w:szCs w:val="22"/>
              </w:rPr>
              <w:t>(</w:t>
            </w:r>
            <w:proofErr w:type="spellStart"/>
            <w:r w:rsidRPr="007552E5">
              <w:rPr>
                <w:sz w:val="22"/>
                <w:szCs w:val="22"/>
              </w:rPr>
              <w:t>dd</w:t>
            </w:r>
            <w:proofErr w:type="spellEnd"/>
            <w:r w:rsidRPr="007552E5">
              <w:rPr>
                <w:sz w:val="22"/>
                <w:szCs w:val="22"/>
              </w:rPr>
              <w:t>/mm/</w:t>
            </w:r>
            <w:proofErr w:type="spellStart"/>
            <w:r w:rsidRPr="007552E5">
              <w:rPr>
                <w:sz w:val="22"/>
                <w:szCs w:val="22"/>
              </w:rPr>
              <w:t>yyyy</w:t>
            </w:r>
            <w:proofErr w:type="spellEnd"/>
            <w:r w:rsidRPr="007552E5">
              <w:rPr>
                <w:sz w:val="22"/>
                <w:szCs w:val="22"/>
              </w:rPr>
              <w:t>)</w:t>
            </w:r>
          </w:p>
        </w:tc>
        <w:tc>
          <w:tcPr>
            <w:tcW w:w="1292" w:type="dxa"/>
            <w:vMerge/>
          </w:tcPr>
          <w:p w:rsidR="001A53FE" w:rsidRPr="007552E5" w:rsidRDefault="001A53FE" w:rsidP="001A53FE">
            <w:pPr>
              <w:rPr>
                <w:sz w:val="22"/>
                <w:szCs w:val="22"/>
              </w:rPr>
            </w:pPr>
          </w:p>
        </w:tc>
        <w:tc>
          <w:tcPr>
            <w:tcW w:w="1340" w:type="dxa"/>
          </w:tcPr>
          <w:p w:rsidR="001A53FE" w:rsidRPr="007552E5" w:rsidRDefault="001A53FE" w:rsidP="001A53FE">
            <w:pPr>
              <w:jc w:val="center"/>
              <w:rPr>
                <w:sz w:val="22"/>
                <w:szCs w:val="22"/>
              </w:rPr>
            </w:pPr>
            <w:r w:rsidRPr="007552E5">
              <w:rPr>
                <w:sz w:val="22"/>
                <w:szCs w:val="22"/>
              </w:rPr>
              <w:t>International Port of Arrival</w:t>
            </w:r>
          </w:p>
        </w:tc>
        <w:tc>
          <w:tcPr>
            <w:tcW w:w="1488" w:type="dxa"/>
          </w:tcPr>
          <w:p w:rsidR="001A53FE" w:rsidRPr="007552E5" w:rsidRDefault="001A53FE" w:rsidP="001A53FE">
            <w:pPr>
              <w:jc w:val="center"/>
              <w:rPr>
                <w:sz w:val="22"/>
                <w:szCs w:val="22"/>
              </w:rPr>
            </w:pPr>
            <w:r w:rsidRPr="007552E5">
              <w:rPr>
                <w:sz w:val="22"/>
                <w:szCs w:val="22"/>
              </w:rPr>
              <w:t>Intended Date of Arrival</w:t>
            </w:r>
          </w:p>
          <w:p w:rsidR="001A53FE" w:rsidRPr="007552E5" w:rsidRDefault="001A53FE" w:rsidP="001A53FE">
            <w:pPr>
              <w:jc w:val="center"/>
              <w:rPr>
                <w:sz w:val="22"/>
                <w:szCs w:val="22"/>
              </w:rPr>
            </w:pPr>
            <w:r w:rsidRPr="007552E5">
              <w:rPr>
                <w:sz w:val="22"/>
                <w:szCs w:val="22"/>
              </w:rPr>
              <w:t>(</w:t>
            </w:r>
            <w:proofErr w:type="spellStart"/>
            <w:r w:rsidRPr="007552E5">
              <w:rPr>
                <w:sz w:val="22"/>
                <w:szCs w:val="22"/>
              </w:rPr>
              <w:t>dd</w:t>
            </w:r>
            <w:proofErr w:type="spellEnd"/>
            <w:r w:rsidRPr="007552E5">
              <w:rPr>
                <w:sz w:val="22"/>
                <w:szCs w:val="22"/>
              </w:rPr>
              <w:t>/mm/</w:t>
            </w:r>
            <w:proofErr w:type="spellStart"/>
            <w:r w:rsidRPr="007552E5">
              <w:rPr>
                <w:sz w:val="22"/>
                <w:szCs w:val="22"/>
              </w:rPr>
              <w:t>yyyy</w:t>
            </w:r>
            <w:proofErr w:type="spellEnd"/>
            <w:r w:rsidRPr="007552E5">
              <w:rPr>
                <w:sz w:val="22"/>
                <w:szCs w:val="22"/>
              </w:rPr>
              <w:t>)</w:t>
            </w:r>
          </w:p>
        </w:tc>
      </w:tr>
      <w:tr w:rsidR="001A53FE" w:rsidRPr="007552E5" w:rsidTr="007552E5">
        <w:tc>
          <w:tcPr>
            <w:tcW w:w="485" w:type="dxa"/>
          </w:tcPr>
          <w:p w:rsidR="001A53FE" w:rsidRPr="007552E5" w:rsidRDefault="001A53FE" w:rsidP="001A53FE">
            <w:pPr>
              <w:rPr>
                <w:sz w:val="22"/>
                <w:szCs w:val="22"/>
              </w:rPr>
            </w:pPr>
          </w:p>
        </w:tc>
        <w:tc>
          <w:tcPr>
            <w:tcW w:w="1182" w:type="dxa"/>
          </w:tcPr>
          <w:p w:rsidR="001A53FE" w:rsidRPr="007552E5" w:rsidRDefault="001A53FE" w:rsidP="001A53FE">
            <w:pPr>
              <w:rPr>
                <w:sz w:val="22"/>
                <w:szCs w:val="22"/>
              </w:rPr>
            </w:pPr>
          </w:p>
        </w:tc>
        <w:tc>
          <w:tcPr>
            <w:tcW w:w="1206" w:type="dxa"/>
          </w:tcPr>
          <w:p w:rsidR="001A53FE" w:rsidRPr="007552E5" w:rsidRDefault="001A53FE" w:rsidP="001A53FE">
            <w:pPr>
              <w:rPr>
                <w:sz w:val="22"/>
                <w:szCs w:val="22"/>
              </w:rPr>
            </w:pPr>
          </w:p>
        </w:tc>
        <w:tc>
          <w:tcPr>
            <w:tcW w:w="937" w:type="dxa"/>
          </w:tcPr>
          <w:p w:rsidR="001A53FE" w:rsidRPr="007552E5" w:rsidRDefault="001A53FE" w:rsidP="001A53FE">
            <w:pPr>
              <w:rPr>
                <w:sz w:val="22"/>
                <w:szCs w:val="22"/>
              </w:rPr>
            </w:pPr>
          </w:p>
        </w:tc>
        <w:tc>
          <w:tcPr>
            <w:tcW w:w="1488" w:type="dxa"/>
          </w:tcPr>
          <w:p w:rsidR="001A53FE" w:rsidRPr="007552E5" w:rsidRDefault="001A53FE" w:rsidP="001A53FE">
            <w:pPr>
              <w:rPr>
                <w:sz w:val="22"/>
                <w:szCs w:val="22"/>
              </w:rPr>
            </w:pPr>
          </w:p>
        </w:tc>
        <w:tc>
          <w:tcPr>
            <w:tcW w:w="1292" w:type="dxa"/>
          </w:tcPr>
          <w:p w:rsidR="001A53FE" w:rsidRPr="007552E5" w:rsidRDefault="001A53FE" w:rsidP="001A53FE">
            <w:pPr>
              <w:rPr>
                <w:sz w:val="22"/>
                <w:szCs w:val="22"/>
              </w:rPr>
            </w:pPr>
          </w:p>
        </w:tc>
        <w:tc>
          <w:tcPr>
            <w:tcW w:w="1340" w:type="dxa"/>
          </w:tcPr>
          <w:p w:rsidR="001A53FE" w:rsidRPr="007552E5" w:rsidRDefault="001A53FE" w:rsidP="001A53FE">
            <w:pPr>
              <w:rPr>
                <w:sz w:val="22"/>
                <w:szCs w:val="22"/>
              </w:rPr>
            </w:pPr>
          </w:p>
        </w:tc>
        <w:tc>
          <w:tcPr>
            <w:tcW w:w="1488" w:type="dxa"/>
          </w:tcPr>
          <w:p w:rsidR="001A53FE" w:rsidRPr="007552E5" w:rsidRDefault="001A53FE" w:rsidP="001A53FE">
            <w:pPr>
              <w:rPr>
                <w:sz w:val="22"/>
                <w:szCs w:val="22"/>
              </w:rPr>
            </w:pPr>
          </w:p>
        </w:tc>
      </w:tr>
      <w:tr w:rsidR="001A53FE" w:rsidRPr="007552E5" w:rsidTr="007552E5">
        <w:tc>
          <w:tcPr>
            <w:tcW w:w="485" w:type="dxa"/>
          </w:tcPr>
          <w:p w:rsidR="001A53FE" w:rsidRPr="007552E5" w:rsidRDefault="001A53FE" w:rsidP="001A53FE">
            <w:pPr>
              <w:rPr>
                <w:sz w:val="22"/>
                <w:szCs w:val="22"/>
              </w:rPr>
            </w:pPr>
          </w:p>
        </w:tc>
        <w:tc>
          <w:tcPr>
            <w:tcW w:w="1182" w:type="dxa"/>
          </w:tcPr>
          <w:p w:rsidR="001A53FE" w:rsidRPr="007552E5" w:rsidRDefault="001A53FE" w:rsidP="001A53FE">
            <w:pPr>
              <w:rPr>
                <w:sz w:val="22"/>
                <w:szCs w:val="22"/>
              </w:rPr>
            </w:pPr>
          </w:p>
        </w:tc>
        <w:tc>
          <w:tcPr>
            <w:tcW w:w="1206" w:type="dxa"/>
          </w:tcPr>
          <w:p w:rsidR="001A53FE" w:rsidRPr="007552E5" w:rsidRDefault="001A53FE" w:rsidP="001A53FE">
            <w:pPr>
              <w:rPr>
                <w:sz w:val="22"/>
                <w:szCs w:val="22"/>
              </w:rPr>
            </w:pPr>
          </w:p>
        </w:tc>
        <w:tc>
          <w:tcPr>
            <w:tcW w:w="937" w:type="dxa"/>
          </w:tcPr>
          <w:p w:rsidR="001A53FE" w:rsidRPr="007552E5" w:rsidRDefault="001A53FE" w:rsidP="001A53FE">
            <w:pPr>
              <w:rPr>
                <w:sz w:val="22"/>
                <w:szCs w:val="22"/>
              </w:rPr>
            </w:pPr>
          </w:p>
        </w:tc>
        <w:tc>
          <w:tcPr>
            <w:tcW w:w="1488" w:type="dxa"/>
          </w:tcPr>
          <w:p w:rsidR="001A53FE" w:rsidRPr="007552E5" w:rsidRDefault="001A53FE" w:rsidP="001A53FE">
            <w:pPr>
              <w:rPr>
                <w:sz w:val="22"/>
                <w:szCs w:val="22"/>
              </w:rPr>
            </w:pPr>
          </w:p>
        </w:tc>
        <w:tc>
          <w:tcPr>
            <w:tcW w:w="1292" w:type="dxa"/>
          </w:tcPr>
          <w:p w:rsidR="001A53FE" w:rsidRPr="007552E5" w:rsidRDefault="001A53FE" w:rsidP="001A53FE">
            <w:pPr>
              <w:rPr>
                <w:sz w:val="22"/>
                <w:szCs w:val="22"/>
              </w:rPr>
            </w:pPr>
          </w:p>
        </w:tc>
        <w:tc>
          <w:tcPr>
            <w:tcW w:w="1340" w:type="dxa"/>
          </w:tcPr>
          <w:p w:rsidR="001A53FE" w:rsidRPr="007552E5" w:rsidRDefault="001A53FE" w:rsidP="001A53FE">
            <w:pPr>
              <w:rPr>
                <w:sz w:val="22"/>
                <w:szCs w:val="22"/>
              </w:rPr>
            </w:pPr>
          </w:p>
        </w:tc>
        <w:tc>
          <w:tcPr>
            <w:tcW w:w="1488" w:type="dxa"/>
          </w:tcPr>
          <w:p w:rsidR="001A53FE" w:rsidRPr="007552E5" w:rsidRDefault="001A53FE" w:rsidP="001A53FE">
            <w:pPr>
              <w:rPr>
                <w:sz w:val="22"/>
                <w:szCs w:val="22"/>
              </w:rPr>
            </w:pPr>
          </w:p>
        </w:tc>
      </w:tr>
    </w:tbl>
    <w:p w:rsidR="001A53FE" w:rsidRPr="007552E5" w:rsidRDefault="001A53FE" w:rsidP="001A53FE">
      <w:pPr>
        <w:rPr>
          <w:sz w:val="22"/>
          <w:szCs w:val="22"/>
          <w:lang w:eastAsia="ko-KR"/>
        </w:rPr>
      </w:pPr>
    </w:p>
    <w:p w:rsidR="001A53FE" w:rsidRPr="007552E5" w:rsidRDefault="001A53FE" w:rsidP="001A53FE">
      <w:pPr>
        <w:rPr>
          <w:i/>
          <w:sz w:val="22"/>
          <w:szCs w:val="22"/>
        </w:rPr>
      </w:pPr>
      <w:r w:rsidRPr="007552E5">
        <w:rPr>
          <w:sz w:val="22"/>
          <w:szCs w:val="22"/>
        </w:rPr>
        <w:t xml:space="preserve">* Head of Delegation or Member of Delegation </w:t>
      </w:r>
      <w:r w:rsidRPr="007552E5">
        <w:rPr>
          <w:i/>
          <w:sz w:val="22"/>
          <w:szCs w:val="22"/>
        </w:rPr>
        <w:t>(select one)</w:t>
      </w:r>
    </w:p>
    <w:p w:rsidR="001A53FE" w:rsidRPr="007552E5" w:rsidRDefault="001A53FE" w:rsidP="001A53FE">
      <w:pPr>
        <w:rPr>
          <w:sz w:val="22"/>
          <w:szCs w:val="22"/>
          <w:lang w:eastAsia="ko-KR"/>
        </w:rPr>
      </w:pPr>
    </w:p>
    <w:p w:rsidR="001A53FE" w:rsidRPr="007552E5" w:rsidRDefault="001A53FE" w:rsidP="001A53FE">
      <w:pPr>
        <w:rPr>
          <w:sz w:val="22"/>
          <w:szCs w:val="22"/>
          <w:lang w:eastAsia="ko-KR"/>
        </w:rPr>
      </w:pPr>
      <w:r w:rsidRPr="007552E5">
        <w:rPr>
          <w:sz w:val="22"/>
          <w:szCs w:val="22"/>
        </w:rPr>
        <w:t>For your further consideration, we are pleased to submit a copy of pa</w:t>
      </w:r>
      <w:r w:rsidRPr="007552E5">
        <w:rPr>
          <w:sz w:val="22"/>
          <w:szCs w:val="22"/>
          <w:lang w:eastAsia="ko-KR"/>
        </w:rPr>
        <w:t>s</w:t>
      </w:r>
      <w:r w:rsidRPr="007552E5">
        <w:rPr>
          <w:sz w:val="22"/>
          <w:szCs w:val="22"/>
        </w:rPr>
        <w:t xml:space="preserve">sport of each </w:t>
      </w:r>
      <w:r w:rsidR="007552E5">
        <w:rPr>
          <w:rFonts w:hint="eastAsia"/>
          <w:sz w:val="22"/>
          <w:szCs w:val="22"/>
          <w:lang w:eastAsia="ko-KR"/>
        </w:rPr>
        <w:t>delegate</w:t>
      </w:r>
      <w:r w:rsidRPr="007552E5">
        <w:rPr>
          <w:sz w:val="22"/>
          <w:szCs w:val="22"/>
        </w:rPr>
        <w:t xml:space="preserve">.  </w:t>
      </w:r>
    </w:p>
    <w:p w:rsidR="001A53FE" w:rsidRPr="007552E5" w:rsidRDefault="001A53FE" w:rsidP="001A53FE">
      <w:pPr>
        <w:rPr>
          <w:sz w:val="22"/>
          <w:szCs w:val="22"/>
          <w:lang w:eastAsia="ko-KR"/>
        </w:rPr>
      </w:pPr>
    </w:p>
    <w:p w:rsidR="001A53FE" w:rsidRPr="007552E5" w:rsidRDefault="001A53FE" w:rsidP="001A53FE">
      <w:pPr>
        <w:rPr>
          <w:sz w:val="22"/>
          <w:szCs w:val="22"/>
          <w:lang w:eastAsia="ko-KR"/>
        </w:rPr>
      </w:pPr>
      <w:r w:rsidRPr="007552E5">
        <w:rPr>
          <w:sz w:val="22"/>
          <w:szCs w:val="22"/>
        </w:rPr>
        <w:t>Sincerely Yours</w:t>
      </w:r>
      <w:r w:rsidR="007552E5">
        <w:rPr>
          <w:rFonts w:hint="eastAsia"/>
          <w:sz w:val="22"/>
          <w:szCs w:val="22"/>
          <w:lang w:eastAsia="ko-KR"/>
        </w:rPr>
        <w:t>,</w:t>
      </w:r>
    </w:p>
    <w:p w:rsidR="001A53FE" w:rsidRDefault="001A53FE" w:rsidP="001A53FE">
      <w:pPr>
        <w:rPr>
          <w:sz w:val="22"/>
          <w:szCs w:val="22"/>
          <w:lang w:eastAsia="ko-KR"/>
        </w:rPr>
      </w:pPr>
    </w:p>
    <w:p w:rsidR="007552E5" w:rsidRDefault="007552E5" w:rsidP="001A53FE">
      <w:pPr>
        <w:rPr>
          <w:sz w:val="22"/>
          <w:szCs w:val="22"/>
          <w:lang w:eastAsia="ko-KR"/>
        </w:rPr>
      </w:pPr>
    </w:p>
    <w:p w:rsidR="007552E5" w:rsidRDefault="007552E5" w:rsidP="001A53FE">
      <w:pPr>
        <w:rPr>
          <w:sz w:val="22"/>
          <w:szCs w:val="22"/>
          <w:lang w:eastAsia="ko-KR"/>
        </w:rPr>
      </w:pPr>
    </w:p>
    <w:p w:rsidR="007552E5" w:rsidRPr="007552E5" w:rsidRDefault="007552E5" w:rsidP="001A53FE">
      <w:pPr>
        <w:rPr>
          <w:sz w:val="22"/>
          <w:szCs w:val="22"/>
          <w:lang w:eastAsia="ko-KR"/>
        </w:rPr>
      </w:pPr>
    </w:p>
    <w:p w:rsidR="001A53FE" w:rsidRPr="007552E5" w:rsidRDefault="001A53FE" w:rsidP="001A53FE">
      <w:pPr>
        <w:rPr>
          <w:sz w:val="22"/>
          <w:szCs w:val="22"/>
          <w:u w:val="single"/>
        </w:rPr>
      </w:pPr>
      <w:r w:rsidRPr="007552E5">
        <w:rPr>
          <w:sz w:val="22"/>
          <w:szCs w:val="22"/>
          <w:u w:val="single"/>
        </w:rPr>
        <w:t>Name and Signature</w:t>
      </w:r>
    </w:p>
    <w:p w:rsidR="001A53FE" w:rsidRPr="007552E5" w:rsidRDefault="001A53FE" w:rsidP="001A53FE">
      <w:pPr>
        <w:rPr>
          <w:sz w:val="22"/>
          <w:szCs w:val="22"/>
        </w:rPr>
      </w:pPr>
      <w:r w:rsidRPr="007552E5">
        <w:rPr>
          <w:sz w:val="22"/>
          <w:szCs w:val="22"/>
        </w:rPr>
        <w:t>Head of Delegation</w:t>
      </w:r>
    </w:p>
    <w:p w:rsidR="007552E5" w:rsidRDefault="007552E5">
      <w:pPr>
        <w:rPr>
          <w:b/>
          <w:sz w:val="22"/>
          <w:szCs w:val="22"/>
          <w:lang w:eastAsia="ko-KR"/>
        </w:rPr>
      </w:pPr>
      <w:r>
        <w:rPr>
          <w:b/>
          <w:sz w:val="22"/>
          <w:szCs w:val="22"/>
          <w:lang w:eastAsia="ko-KR"/>
        </w:rPr>
        <w:br w:type="page"/>
      </w:r>
    </w:p>
    <w:p w:rsidR="006821D8" w:rsidRPr="007552E5" w:rsidRDefault="006821D8" w:rsidP="006821D8">
      <w:pPr>
        <w:adjustRightInd w:val="0"/>
        <w:snapToGrid w:val="0"/>
        <w:jc w:val="right"/>
        <w:rPr>
          <w:b/>
          <w:sz w:val="22"/>
          <w:szCs w:val="22"/>
          <w:lang w:eastAsia="ko-KR"/>
        </w:rPr>
      </w:pPr>
      <w:r w:rsidRPr="007552E5">
        <w:rPr>
          <w:b/>
          <w:sz w:val="22"/>
          <w:szCs w:val="22"/>
          <w:lang w:eastAsia="ko-KR"/>
        </w:rPr>
        <w:lastRenderedPageBreak/>
        <w:t>Attachment B</w:t>
      </w:r>
    </w:p>
    <w:p w:rsidR="006821D8" w:rsidRPr="007552E5" w:rsidRDefault="006821D8" w:rsidP="006821D8">
      <w:pPr>
        <w:adjustRightInd w:val="0"/>
        <w:snapToGrid w:val="0"/>
        <w:jc w:val="center"/>
        <w:rPr>
          <w:b/>
          <w:sz w:val="22"/>
          <w:szCs w:val="22"/>
          <w:lang w:eastAsia="ko-KR"/>
        </w:rPr>
      </w:pPr>
    </w:p>
    <w:p w:rsidR="006821D8" w:rsidRPr="007552E5" w:rsidRDefault="006821D8" w:rsidP="006821D8">
      <w:pPr>
        <w:adjustRightInd w:val="0"/>
        <w:snapToGrid w:val="0"/>
        <w:jc w:val="center"/>
        <w:rPr>
          <w:b/>
          <w:sz w:val="22"/>
          <w:szCs w:val="22"/>
          <w:lang w:eastAsia="ko-KR"/>
        </w:rPr>
      </w:pPr>
    </w:p>
    <w:p w:rsidR="006821D8" w:rsidRPr="007552E5" w:rsidRDefault="006821D8" w:rsidP="006821D8">
      <w:pPr>
        <w:adjustRightInd w:val="0"/>
        <w:snapToGrid w:val="0"/>
        <w:jc w:val="center"/>
        <w:rPr>
          <w:b/>
          <w:sz w:val="22"/>
          <w:szCs w:val="22"/>
          <w:lang w:eastAsia="ko-KR"/>
        </w:rPr>
      </w:pPr>
      <w:r w:rsidRPr="007552E5">
        <w:rPr>
          <w:b/>
          <w:sz w:val="22"/>
          <w:szCs w:val="22"/>
        </w:rPr>
        <w:t>Meeting Arrangement</w:t>
      </w:r>
    </w:p>
    <w:p w:rsidR="006821D8" w:rsidRPr="007552E5" w:rsidRDefault="006821D8" w:rsidP="006821D8">
      <w:pPr>
        <w:adjustRightInd w:val="0"/>
        <w:snapToGrid w:val="0"/>
        <w:jc w:val="center"/>
        <w:rPr>
          <w:b/>
          <w:sz w:val="22"/>
          <w:szCs w:val="22"/>
          <w:lang w:eastAsia="ko-KR"/>
        </w:rPr>
      </w:pPr>
    </w:p>
    <w:p w:rsidR="006821D8" w:rsidRPr="007552E5" w:rsidRDefault="006821D8" w:rsidP="006821D8">
      <w:pPr>
        <w:pStyle w:val="ListParagraph"/>
        <w:numPr>
          <w:ilvl w:val="0"/>
          <w:numId w:val="11"/>
        </w:numPr>
        <w:adjustRightInd w:val="0"/>
        <w:snapToGrid w:val="0"/>
        <w:spacing w:after="0" w:line="240" w:lineRule="auto"/>
        <w:contextualSpacing w:val="0"/>
        <w:jc w:val="both"/>
        <w:rPr>
          <w:rFonts w:ascii="Times New Roman" w:hAnsi="Times New Roman" w:cs="Times New Roman"/>
          <w:b/>
          <w:u w:val="single"/>
        </w:rPr>
      </w:pPr>
      <w:r w:rsidRPr="007552E5">
        <w:rPr>
          <w:rFonts w:ascii="Times New Roman" w:hAnsi="Times New Roman" w:cs="Times New Roman"/>
          <w:b/>
          <w:u w:val="single"/>
        </w:rPr>
        <w:t>Date</w:t>
      </w:r>
      <w:r w:rsidR="007552E5">
        <w:rPr>
          <w:rFonts w:ascii="Times New Roman" w:hAnsi="Times New Roman" w:cs="Times New Roman" w:hint="eastAsia"/>
          <w:b/>
          <w:u w:val="single"/>
          <w:lang w:eastAsia="ko-KR"/>
        </w:rPr>
        <w:t>s</w:t>
      </w:r>
      <w:r w:rsidRPr="007552E5">
        <w:rPr>
          <w:rFonts w:ascii="Times New Roman" w:hAnsi="Times New Roman" w:cs="Times New Roman"/>
          <w:b/>
          <w:u w:val="single"/>
        </w:rPr>
        <w:t xml:space="preserve"> </w:t>
      </w:r>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lang w:val="id-ID" w:eastAsia="ko-KR"/>
        </w:rPr>
      </w:pPr>
      <w:r w:rsidRPr="007552E5">
        <w:rPr>
          <w:rFonts w:ascii="Times New Roman" w:hAnsi="Times New Roman" w:cs="Times New Roman"/>
        </w:rPr>
        <w:t xml:space="preserve">The </w:t>
      </w:r>
      <w:r w:rsidRPr="007552E5">
        <w:rPr>
          <w:rFonts w:ascii="Times New Roman" w:hAnsi="Times New Roman" w:cs="Times New Roman"/>
          <w:lang w:val="id-ID"/>
        </w:rPr>
        <w:t xml:space="preserve">SC </w:t>
      </w:r>
      <w:r w:rsidRPr="007552E5">
        <w:rPr>
          <w:rFonts w:ascii="Times New Roman" w:hAnsi="Times New Roman" w:cs="Times New Roman"/>
        </w:rPr>
        <w:t>12</w:t>
      </w:r>
      <w:r w:rsidR="007552E5">
        <w:rPr>
          <w:rFonts w:ascii="Times New Roman" w:hAnsi="Times New Roman" w:cs="Times New Roman" w:hint="eastAsia"/>
          <w:lang w:eastAsia="ko-KR"/>
        </w:rPr>
        <w:t xml:space="preserve"> </w:t>
      </w:r>
      <w:r w:rsidRPr="007552E5">
        <w:rPr>
          <w:rFonts w:ascii="Times New Roman" w:hAnsi="Times New Roman" w:cs="Times New Roman"/>
        </w:rPr>
        <w:t xml:space="preserve">will be held from </w:t>
      </w:r>
      <w:r w:rsidRPr="007552E5">
        <w:rPr>
          <w:rFonts w:ascii="Times New Roman" w:hAnsi="Times New Roman" w:cs="Times New Roman"/>
          <w:lang w:val="id-ID"/>
        </w:rPr>
        <w:t>Wednesday</w:t>
      </w:r>
      <w:r w:rsidRPr="007552E5">
        <w:rPr>
          <w:rFonts w:ascii="Times New Roman" w:hAnsi="Times New Roman" w:cs="Times New Roman"/>
          <w:lang w:val="id-ID" w:eastAsia="ko-KR"/>
        </w:rPr>
        <w:t>,</w:t>
      </w:r>
      <w:r w:rsidRPr="007552E5">
        <w:rPr>
          <w:rFonts w:ascii="Times New Roman" w:hAnsi="Times New Roman" w:cs="Times New Roman"/>
          <w:lang w:val="id-ID"/>
        </w:rPr>
        <w:t xml:space="preserve"> </w:t>
      </w:r>
      <w:proofErr w:type="gramStart"/>
      <w:r w:rsidRPr="007552E5">
        <w:rPr>
          <w:rFonts w:ascii="Times New Roman" w:hAnsi="Times New Roman" w:cs="Times New Roman"/>
          <w:lang w:val="id-ID"/>
        </w:rPr>
        <w:t>3</w:t>
      </w:r>
      <w:r w:rsidRPr="007552E5">
        <w:rPr>
          <w:rFonts w:ascii="Times New Roman" w:hAnsi="Times New Roman" w:cs="Times New Roman"/>
          <w:vertAlign w:val="superscript"/>
          <w:lang w:val="id-ID"/>
        </w:rPr>
        <w:t>rd</w:t>
      </w:r>
      <w:proofErr w:type="gramEnd"/>
      <w:r w:rsidRPr="007552E5">
        <w:rPr>
          <w:rFonts w:ascii="Times New Roman" w:hAnsi="Times New Roman" w:cs="Times New Roman"/>
          <w:lang w:val="id-ID"/>
        </w:rPr>
        <w:t xml:space="preserve"> August to Thursday</w:t>
      </w:r>
      <w:r w:rsidRPr="007552E5">
        <w:rPr>
          <w:rFonts w:ascii="Times New Roman" w:hAnsi="Times New Roman" w:cs="Times New Roman"/>
          <w:lang w:val="id-ID" w:eastAsia="ko-KR"/>
        </w:rPr>
        <w:t>,</w:t>
      </w:r>
      <w:r w:rsidRPr="007552E5">
        <w:rPr>
          <w:rFonts w:ascii="Times New Roman" w:hAnsi="Times New Roman" w:cs="Times New Roman"/>
          <w:lang w:val="id-ID"/>
        </w:rPr>
        <w:t xml:space="preserve"> 11</w:t>
      </w:r>
      <w:r w:rsidRPr="007552E5">
        <w:rPr>
          <w:rFonts w:ascii="Times New Roman" w:hAnsi="Times New Roman" w:cs="Times New Roman"/>
          <w:vertAlign w:val="superscript"/>
          <w:lang w:val="id-ID"/>
        </w:rPr>
        <w:t>th</w:t>
      </w:r>
      <w:r w:rsidRPr="007552E5">
        <w:rPr>
          <w:rFonts w:ascii="Times New Roman" w:hAnsi="Times New Roman" w:cs="Times New Roman"/>
          <w:lang w:val="id-ID"/>
        </w:rPr>
        <w:t xml:space="preserve"> August 2016</w:t>
      </w:r>
      <w:r w:rsidRPr="007552E5">
        <w:rPr>
          <w:rFonts w:ascii="Times New Roman" w:hAnsi="Times New Roman" w:cs="Times New Roman"/>
          <w:lang w:val="id-ID" w:eastAsia="ko-KR"/>
        </w:rPr>
        <w:t>.</w:t>
      </w:r>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rPr>
      </w:pPr>
    </w:p>
    <w:p w:rsidR="006821D8" w:rsidRPr="007552E5" w:rsidRDefault="006821D8" w:rsidP="006821D8">
      <w:pPr>
        <w:pStyle w:val="ListParagraph"/>
        <w:numPr>
          <w:ilvl w:val="0"/>
          <w:numId w:val="11"/>
        </w:numPr>
        <w:adjustRightInd w:val="0"/>
        <w:snapToGrid w:val="0"/>
        <w:spacing w:after="0" w:line="240" w:lineRule="auto"/>
        <w:contextualSpacing w:val="0"/>
        <w:jc w:val="both"/>
        <w:rPr>
          <w:rFonts w:ascii="Times New Roman" w:hAnsi="Times New Roman" w:cs="Times New Roman"/>
          <w:b/>
          <w:u w:val="single"/>
        </w:rPr>
      </w:pPr>
      <w:r w:rsidRPr="007552E5">
        <w:rPr>
          <w:rFonts w:ascii="Times New Roman" w:hAnsi="Times New Roman" w:cs="Times New Roman"/>
          <w:b/>
          <w:u w:val="single"/>
        </w:rPr>
        <w:t>Meeting Venue</w:t>
      </w:r>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rPr>
      </w:pPr>
      <w:r w:rsidRPr="007552E5">
        <w:rPr>
          <w:rFonts w:ascii="Times New Roman" w:hAnsi="Times New Roman" w:cs="Times New Roman"/>
        </w:rPr>
        <w:t>Name</w:t>
      </w:r>
      <w:r w:rsidRPr="007552E5">
        <w:rPr>
          <w:rFonts w:ascii="Times New Roman" w:hAnsi="Times New Roman" w:cs="Times New Roman"/>
        </w:rPr>
        <w:tab/>
      </w:r>
      <w:r w:rsidRPr="007552E5">
        <w:rPr>
          <w:rFonts w:ascii="Times New Roman" w:hAnsi="Times New Roman" w:cs="Times New Roman"/>
        </w:rPr>
        <w:tab/>
        <w:t xml:space="preserve">: The Stones </w:t>
      </w:r>
      <w:proofErr w:type="spellStart"/>
      <w:r w:rsidRPr="007552E5">
        <w:rPr>
          <w:rFonts w:ascii="Times New Roman" w:hAnsi="Times New Roman" w:cs="Times New Roman"/>
        </w:rPr>
        <w:t>Legian</w:t>
      </w:r>
      <w:proofErr w:type="spellEnd"/>
      <w:r w:rsidRPr="007552E5">
        <w:rPr>
          <w:rFonts w:ascii="Times New Roman" w:hAnsi="Times New Roman" w:cs="Times New Roman"/>
        </w:rPr>
        <w:t xml:space="preserve">-Bali, </w:t>
      </w:r>
      <w:proofErr w:type="gramStart"/>
      <w:r w:rsidRPr="007552E5">
        <w:rPr>
          <w:rFonts w:ascii="Times New Roman" w:hAnsi="Times New Roman" w:cs="Times New Roman"/>
        </w:rPr>
        <w:t>A</w:t>
      </w:r>
      <w:proofErr w:type="gramEnd"/>
      <w:r w:rsidRPr="007552E5">
        <w:rPr>
          <w:rFonts w:ascii="Times New Roman" w:hAnsi="Times New Roman" w:cs="Times New Roman"/>
        </w:rPr>
        <w:t xml:space="preserve"> Marriott Autograph Collection Hotels</w:t>
      </w:r>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rPr>
      </w:pPr>
      <w:r w:rsidRPr="007552E5">
        <w:rPr>
          <w:rFonts w:ascii="Times New Roman" w:hAnsi="Times New Roman" w:cs="Times New Roman"/>
        </w:rPr>
        <w:t>Address</w:t>
      </w:r>
      <w:r w:rsidRPr="007552E5">
        <w:rPr>
          <w:rFonts w:ascii="Times New Roman" w:hAnsi="Times New Roman" w:cs="Times New Roman"/>
        </w:rPr>
        <w:tab/>
        <w:t xml:space="preserve">: </w:t>
      </w:r>
      <w:proofErr w:type="spellStart"/>
      <w:r w:rsidRPr="007552E5">
        <w:rPr>
          <w:rFonts w:ascii="Times New Roman" w:hAnsi="Times New Roman" w:cs="Times New Roman"/>
        </w:rPr>
        <w:t>Jl.Raya</w:t>
      </w:r>
      <w:proofErr w:type="spellEnd"/>
      <w:r w:rsidRPr="007552E5">
        <w:rPr>
          <w:rFonts w:ascii="Times New Roman" w:hAnsi="Times New Roman" w:cs="Times New Roman"/>
        </w:rPr>
        <w:t xml:space="preserve"> </w:t>
      </w:r>
      <w:proofErr w:type="spellStart"/>
      <w:r w:rsidRPr="007552E5">
        <w:rPr>
          <w:rFonts w:ascii="Times New Roman" w:hAnsi="Times New Roman" w:cs="Times New Roman"/>
        </w:rPr>
        <w:t>Pantai</w:t>
      </w:r>
      <w:proofErr w:type="spellEnd"/>
      <w:r w:rsidRPr="007552E5">
        <w:rPr>
          <w:rFonts w:ascii="Times New Roman" w:hAnsi="Times New Roman" w:cs="Times New Roman"/>
        </w:rPr>
        <w:t xml:space="preserve"> </w:t>
      </w:r>
      <w:proofErr w:type="spellStart"/>
      <w:r w:rsidRPr="007552E5">
        <w:rPr>
          <w:rFonts w:ascii="Times New Roman" w:hAnsi="Times New Roman" w:cs="Times New Roman"/>
        </w:rPr>
        <w:t>Kuta</w:t>
      </w:r>
      <w:proofErr w:type="spellEnd"/>
      <w:r w:rsidRPr="007552E5">
        <w:rPr>
          <w:rFonts w:ascii="Times New Roman" w:hAnsi="Times New Roman" w:cs="Times New Roman"/>
        </w:rPr>
        <w:t xml:space="preserve">, Banjar </w:t>
      </w:r>
      <w:proofErr w:type="spellStart"/>
      <w:r w:rsidRPr="007552E5">
        <w:rPr>
          <w:rFonts w:ascii="Times New Roman" w:hAnsi="Times New Roman" w:cs="Times New Roman"/>
        </w:rPr>
        <w:t>Legian</w:t>
      </w:r>
      <w:proofErr w:type="spellEnd"/>
      <w:r w:rsidRPr="007552E5">
        <w:rPr>
          <w:rFonts w:ascii="Times New Roman" w:hAnsi="Times New Roman" w:cs="Times New Roman"/>
        </w:rPr>
        <w:t xml:space="preserve"> </w:t>
      </w:r>
      <w:proofErr w:type="spellStart"/>
      <w:r w:rsidRPr="007552E5">
        <w:rPr>
          <w:rFonts w:ascii="Times New Roman" w:hAnsi="Times New Roman" w:cs="Times New Roman"/>
        </w:rPr>
        <w:t>Kelod</w:t>
      </w:r>
      <w:proofErr w:type="spellEnd"/>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lang w:eastAsia="ko-KR"/>
        </w:rPr>
      </w:pPr>
      <w:r w:rsidRPr="007552E5">
        <w:rPr>
          <w:rFonts w:ascii="Times New Roman" w:hAnsi="Times New Roman" w:cs="Times New Roman"/>
        </w:rPr>
        <w:tab/>
      </w:r>
      <w:r w:rsidRPr="007552E5">
        <w:rPr>
          <w:rFonts w:ascii="Times New Roman" w:hAnsi="Times New Roman" w:cs="Times New Roman"/>
        </w:rPr>
        <w:tab/>
        <w:t xml:space="preserve"> Bali 80361, Indonesia</w:t>
      </w:r>
    </w:p>
    <w:p w:rsidR="008D1FBF" w:rsidRPr="007552E5" w:rsidRDefault="0013690A" w:rsidP="008D1FBF">
      <w:pPr>
        <w:pStyle w:val="ListParagraph"/>
        <w:adjustRightInd w:val="0"/>
        <w:snapToGrid w:val="0"/>
        <w:spacing w:after="0" w:line="240" w:lineRule="auto"/>
        <w:ind w:left="2160"/>
        <w:contextualSpacing w:val="0"/>
        <w:jc w:val="both"/>
        <w:rPr>
          <w:rFonts w:ascii="Times New Roman" w:hAnsi="Times New Roman" w:cs="Times New Roman"/>
          <w:lang w:eastAsia="ko-KR"/>
        </w:rPr>
      </w:pPr>
      <w:hyperlink r:id="rId20" w:history="1">
        <w:r w:rsidR="008D1FBF" w:rsidRPr="007552E5">
          <w:rPr>
            <w:rStyle w:val="Hyperlink"/>
            <w:rFonts w:ascii="Times New Roman" w:hAnsi="Times New Roman" w:cs="Times New Roman"/>
          </w:rPr>
          <w:t>www.stoneshotelbali.com</w:t>
        </w:r>
      </w:hyperlink>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rPr>
      </w:pPr>
      <w:r w:rsidRPr="007552E5">
        <w:rPr>
          <w:rFonts w:ascii="Times New Roman" w:hAnsi="Times New Roman" w:cs="Times New Roman"/>
        </w:rPr>
        <w:t>Phone</w:t>
      </w:r>
      <w:r w:rsidRPr="007552E5">
        <w:rPr>
          <w:rFonts w:ascii="Times New Roman" w:hAnsi="Times New Roman" w:cs="Times New Roman"/>
        </w:rPr>
        <w:tab/>
      </w:r>
      <w:r w:rsidRPr="007552E5">
        <w:rPr>
          <w:rFonts w:ascii="Times New Roman" w:hAnsi="Times New Roman" w:cs="Times New Roman"/>
        </w:rPr>
        <w:tab/>
        <w:t>: +62 361 300 5888</w:t>
      </w:r>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rPr>
      </w:pPr>
      <w:r w:rsidRPr="007552E5">
        <w:rPr>
          <w:rFonts w:ascii="Times New Roman" w:hAnsi="Times New Roman" w:cs="Times New Roman"/>
        </w:rPr>
        <w:t>Fax</w:t>
      </w:r>
      <w:r w:rsidRPr="007552E5">
        <w:rPr>
          <w:rFonts w:ascii="Times New Roman" w:hAnsi="Times New Roman" w:cs="Times New Roman"/>
        </w:rPr>
        <w:tab/>
      </w:r>
      <w:r w:rsidRPr="007552E5">
        <w:rPr>
          <w:rFonts w:ascii="Times New Roman" w:hAnsi="Times New Roman" w:cs="Times New Roman"/>
        </w:rPr>
        <w:tab/>
        <w:t>: +62 361 300 5999</w:t>
      </w:r>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rPr>
      </w:pPr>
    </w:p>
    <w:p w:rsidR="006821D8" w:rsidRPr="007552E5" w:rsidRDefault="006821D8" w:rsidP="006821D8">
      <w:pPr>
        <w:pStyle w:val="ListParagraph"/>
        <w:numPr>
          <w:ilvl w:val="0"/>
          <w:numId w:val="11"/>
        </w:numPr>
        <w:adjustRightInd w:val="0"/>
        <w:snapToGrid w:val="0"/>
        <w:spacing w:after="0" w:line="240" w:lineRule="auto"/>
        <w:contextualSpacing w:val="0"/>
        <w:jc w:val="both"/>
        <w:rPr>
          <w:rFonts w:ascii="Times New Roman" w:hAnsi="Times New Roman" w:cs="Times New Roman"/>
          <w:b/>
          <w:u w:val="single"/>
        </w:rPr>
      </w:pPr>
      <w:r w:rsidRPr="007552E5">
        <w:rPr>
          <w:rFonts w:ascii="Times New Roman" w:hAnsi="Times New Roman" w:cs="Times New Roman"/>
          <w:b/>
          <w:u w:val="single"/>
        </w:rPr>
        <w:t>Access to Venue/Accommodation Area</w:t>
      </w:r>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rPr>
      </w:pPr>
      <w:r w:rsidRPr="007552E5">
        <w:rPr>
          <w:rFonts w:ascii="Times New Roman" w:hAnsi="Times New Roman" w:cs="Times New Roman"/>
        </w:rPr>
        <w:t xml:space="preserve">The meeting venue (The Stones </w:t>
      </w:r>
      <w:proofErr w:type="spellStart"/>
      <w:r w:rsidRPr="007552E5">
        <w:rPr>
          <w:rFonts w:ascii="Times New Roman" w:hAnsi="Times New Roman" w:cs="Times New Roman"/>
        </w:rPr>
        <w:t>Legian</w:t>
      </w:r>
      <w:proofErr w:type="spellEnd"/>
      <w:r w:rsidRPr="007552E5">
        <w:rPr>
          <w:rFonts w:ascii="Times New Roman" w:hAnsi="Times New Roman" w:cs="Times New Roman"/>
        </w:rPr>
        <w:t xml:space="preserve"> Bali) and </w:t>
      </w:r>
      <w:r w:rsidR="007552E5">
        <w:rPr>
          <w:rFonts w:ascii="Times New Roman" w:hAnsi="Times New Roman" w:cs="Times New Roman" w:hint="eastAsia"/>
          <w:lang w:eastAsia="ko-KR"/>
        </w:rPr>
        <w:t>other</w:t>
      </w:r>
      <w:r w:rsidRPr="007552E5">
        <w:rPr>
          <w:rFonts w:ascii="Times New Roman" w:hAnsi="Times New Roman" w:cs="Times New Roman"/>
        </w:rPr>
        <w:t xml:space="preserve"> accommodation </w:t>
      </w:r>
      <w:r w:rsidR="007552E5">
        <w:rPr>
          <w:rFonts w:ascii="Times New Roman" w:hAnsi="Times New Roman" w:cs="Times New Roman" w:hint="eastAsia"/>
          <w:lang w:eastAsia="ko-KR"/>
        </w:rPr>
        <w:t xml:space="preserve">recommended </w:t>
      </w:r>
      <w:r w:rsidRPr="007552E5">
        <w:rPr>
          <w:rFonts w:ascii="Times New Roman" w:hAnsi="Times New Roman" w:cs="Times New Roman"/>
        </w:rPr>
        <w:t xml:space="preserve">below are in </w:t>
      </w:r>
      <w:proofErr w:type="spellStart"/>
      <w:r w:rsidRPr="007552E5">
        <w:rPr>
          <w:rFonts w:ascii="Times New Roman" w:hAnsi="Times New Roman" w:cs="Times New Roman"/>
        </w:rPr>
        <w:t>Legian-Kuta</w:t>
      </w:r>
      <w:proofErr w:type="gramStart"/>
      <w:r w:rsidRPr="007552E5">
        <w:rPr>
          <w:rFonts w:ascii="Times New Roman" w:hAnsi="Times New Roman" w:cs="Times New Roman"/>
        </w:rPr>
        <w:t>,Bali</w:t>
      </w:r>
      <w:proofErr w:type="spellEnd"/>
      <w:proofErr w:type="gramEnd"/>
      <w:r w:rsidRPr="007552E5">
        <w:rPr>
          <w:rFonts w:ascii="Times New Roman" w:hAnsi="Times New Roman" w:cs="Times New Roman"/>
        </w:rPr>
        <w:t>.  The distance from airport to hotel is 5</w:t>
      </w:r>
      <w:r w:rsidRPr="007552E5">
        <w:rPr>
          <w:rFonts w:ascii="Times New Roman" w:hAnsi="Times New Roman" w:cs="Times New Roman"/>
          <w:lang w:eastAsia="ko-KR"/>
        </w:rPr>
        <w:t>.</w:t>
      </w:r>
      <w:r w:rsidRPr="007552E5">
        <w:rPr>
          <w:rFonts w:ascii="Times New Roman" w:hAnsi="Times New Roman" w:cs="Times New Roman"/>
        </w:rPr>
        <w:t>4 km</w:t>
      </w:r>
      <w:r w:rsidR="006F0E5D">
        <w:rPr>
          <w:rFonts w:ascii="Times New Roman" w:hAnsi="Times New Roman" w:cs="Times New Roman" w:hint="eastAsia"/>
          <w:lang w:eastAsia="ko-KR"/>
        </w:rPr>
        <w:t xml:space="preserve">, taking </w:t>
      </w:r>
      <w:r w:rsidRPr="007552E5">
        <w:rPr>
          <w:rFonts w:ascii="Times New Roman" w:hAnsi="Times New Roman" w:cs="Times New Roman"/>
        </w:rPr>
        <w:t>about 20-30 minutes.</w:t>
      </w:r>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lang w:eastAsia="ko-KR"/>
        </w:rPr>
      </w:pPr>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rPr>
      </w:pPr>
      <w:r w:rsidRPr="007552E5">
        <w:rPr>
          <w:rFonts w:ascii="Times New Roman" w:hAnsi="Times New Roman" w:cs="Times New Roman"/>
          <w:lang w:eastAsia="ko-KR"/>
        </w:rPr>
        <w:t xml:space="preserve">Transportation </w:t>
      </w:r>
      <w:r w:rsidRPr="007552E5">
        <w:rPr>
          <w:rFonts w:ascii="Times New Roman" w:hAnsi="Times New Roman" w:cs="Times New Roman"/>
        </w:rPr>
        <w:t xml:space="preserve">options from </w:t>
      </w:r>
      <w:r w:rsidRPr="007552E5">
        <w:rPr>
          <w:rFonts w:ascii="Times New Roman" w:hAnsi="Times New Roman" w:cs="Times New Roman"/>
          <w:lang w:eastAsia="ko-KR"/>
        </w:rPr>
        <w:t xml:space="preserve">the </w:t>
      </w:r>
      <w:r w:rsidRPr="007552E5">
        <w:rPr>
          <w:rFonts w:ascii="Times New Roman" w:hAnsi="Times New Roman" w:cs="Times New Roman"/>
        </w:rPr>
        <w:t xml:space="preserve">International </w:t>
      </w:r>
      <w:proofErr w:type="spellStart"/>
      <w:r w:rsidRPr="007552E5">
        <w:rPr>
          <w:rFonts w:ascii="Times New Roman" w:hAnsi="Times New Roman" w:cs="Times New Roman"/>
        </w:rPr>
        <w:t>Ngurah</w:t>
      </w:r>
      <w:proofErr w:type="spellEnd"/>
      <w:r w:rsidRPr="007552E5">
        <w:rPr>
          <w:rFonts w:ascii="Times New Roman" w:hAnsi="Times New Roman" w:cs="Times New Roman"/>
        </w:rPr>
        <w:t xml:space="preserve"> Rai Airport are:</w:t>
      </w:r>
    </w:p>
    <w:p w:rsidR="006821D8" w:rsidRPr="007552E5" w:rsidRDefault="006821D8" w:rsidP="006821D8">
      <w:pPr>
        <w:pStyle w:val="ListParagraph"/>
        <w:numPr>
          <w:ilvl w:val="0"/>
          <w:numId w:val="13"/>
        </w:numPr>
        <w:adjustRightInd w:val="0"/>
        <w:snapToGrid w:val="0"/>
        <w:spacing w:after="0" w:line="240" w:lineRule="auto"/>
        <w:ind w:left="1080"/>
        <w:contextualSpacing w:val="0"/>
        <w:jc w:val="both"/>
        <w:rPr>
          <w:rFonts w:ascii="Times New Roman" w:hAnsi="Times New Roman" w:cs="Times New Roman"/>
        </w:rPr>
      </w:pPr>
      <w:r w:rsidRPr="007552E5">
        <w:rPr>
          <w:rFonts w:ascii="Times New Roman" w:hAnsi="Times New Roman" w:cs="Times New Roman"/>
        </w:rPr>
        <w:t>Taxi</w:t>
      </w:r>
    </w:p>
    <w:p w:rsidR="006821D8" w:rsidRPr="007552E5" w:rsidRDefault="006821D8" w:rsidP="006821D8">
      <w:pPr>
        <w:pStyle w:val="ListParagraph"/>
        <w:numPr>
          <w:ilvl w:val="0"/>
          <w:numId w:val="12"/>
        </w:numPr>
        <w:adjustRightInd w:val="0"/>
        <w:snapToGrid w:val="0"/>
        <w:spacing w:after="0" w:line="240" w:lineRule="auto"/>
        <w:ind w:firstLine="0"/>
        <w:contextualSpacing w:val="0"/>
        <w:jc w:val="both"/>
        <w:rPr>
          <w:rFonts w:ascii="Times New Roman" w:hAnsi="Times New Roman" w:cs="Times New Roman"/>
        </w:rPr>
      </w:pPr>
      <w:r w:rsidRPr="007552E5">
        <w:rPr>
          <w:rFonts w:ascii="Times New Roman" w:eastAsia="Times New Roman" w:hAnsi="Times New Roman" w:cs="Times New Roman"/>
          <w:color w:val="1C1C1C"/>
        </w:rPr>
        <w:t>Estimated taxi fare: IDR 100,000 - IDR150,000  (one way)</w:t>
      </w:r>
    </w:p>
    <w:p w:rsidR="006821D8" w:rsidRPr="007552E5" w:rsidRDefault="006821D8" w:rsidP="006821D8">
      <w:pPr>
        <w:pStyle w:val="ListParagraph"/>
        <w:adjustRightInd w:val="0"/>
        <w:snapToGrid w:val="0"/>
        <w:spacing w:after="0" w:line="240" w:lineRule="auto"/>
        <w:ind w:left="1440"/>
        <w:contextualSpacing w:val="0"/>
        <w:jc w:val="both"/>
        <w:rPr>
          <w:rFonts w:ascii="Times New Roman" w:hAnsi="Times New Roman" w:cs="Times New Roman"/>
        </w:rPr>
      </w:pPr>
      <w:r w:rsidRPr="007552E5">
        <w:rPr>
          <w:rFonts w:ascii="Times New Roman" w:hAnsi="Times New Roman" w:cs="Times New Roman"/>
        </w:rPr>
        <w:t>The official taxi counter is located outside the arrivals hall (exit arrivals turn right). Tell the attendant your destination, pay the fare according to the list below and proceed to the taxi with the receipt.</w:t>
      </w:r>
    </w:p>
    <w:p w:rsidR="006821D8" w:rsidRPr="007552E5" w:rsidRDefault="006821D8" w:rsidP="006821D8">
      <w:pPr>
        <w:pStyle w:val="ListParagraph"/>
        <w:numPr>
          <w:ilvl w:val="0"/>
          <w:numId w:val="12"/>
        </w:numPr>
        <w:adjustRightInd w:val="0"/>
        <w:snapToGrid w:val="0"/>
        <w:spacing w:after="0" w:line="240" w:lineRule="auto"/>
        <w:ind w:firstLine="0"/>
        <w:contextualSpacing w:val="0"/>
        <w:jc w:val="both"/>
        <w:rPr>
          <w:rFonts w:ascii="Times New Roman" w:hAnsi="Times New Roman" w:cs="Times New Roman"/>
        </w:rPr>
      </w:pPr>
      <w:r w:rsidRPr="007552E5">
        <w:rPr>
          <w:rFonts w:ascii="Times New Roman" w:hAnsi="Times New Roman" w:cs="Times New Roman"/>
        </w:rPr>
        <w:t>There is no public</w:t>
      </w:r>
      <w:r w:rsidR="008D1FBF" w:rsidRPr="007552E5">
        <w:rPr>
          <w:rFonts w:ascii="Times New Roman" w:hAnsi="Times New Roman" w:cs="Times New Roman"/>
        </w:rPr>
        <w:t xml:space="preserve"> transportation from/to airport</w:t>
      </w:r>
      <w:r w:rsidR="008D1FBF" w:rsidRPr="007552E5">
        <w:rPr>
          <w:rFonts w:ascii="Times New Roman" w:hAnsi="Times New Roman" w:cs="Times New Roman"/>
          <w:lang w:eastAsia="ko-KR"/>
        </w:rPr>
        <w:t>.</w:t>
      </w:r>
    </w:p>
    <w:p w:rsidR="006821D8" w:rsidRPr="007552E5" w:rsidRDefault="006821D8" w:rsidP="006821D8">
      <w:pPr>
        <w:pStyle w:val="ListParagraph"/>
        <w:numPr>
          <w:ilvl w:val="0"/>
          <w:numId w:val="12"/>
        </w:numPr>
        <w:adjustRightInd w:val="0"/>
        <w:snapToGrid w:val="0"/>
        <w:spacing w:after="0" w:line="240" w:lineRule="auto"/>
        <w:ind w:firstLine="0"/>
        <w:contextualSpacing w:val="0"/>
        <w:jc w:val="both"/>
        <w:rPr>
          <w:rFonts w:ascii="Times New Roman" w:hAnsi="Times New Roman" w:cs="Times New Roman"/>
        </w:rPr>
      </w:pPr>
      <w:r w:rsidRPr="007552E5">
        <w:rPr>
          <w:rFonts w:ascii="Times New Roman" w:hAnsi="Times New Roman" w:cs="Times New Roman"/>
        </w:rPr>
        <w:t xml:space="preserve">Visit Bali Airport  : </w:t>
      </w:r>
      <w:hyperlink r:id="rId21" w:history="1">
        <w:r w:rsidRPr="007552E5">
          <w:rPr>
            <w:rStyle w:val="Hyperlink"/>
            <w:rFonts w:ascii="Times New Roman" w:hAnsi="Times New Roman" w:cs="Times New Roman"/>
          </w:rPr>
          <w:t>www.baliairport.com</w:t>
        </w:r>
      </w:hyperlink>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rPr>
      </w:pPr>
    </w:p>
    <w:p w:rsidR="006821D8" w:rsidRPr="007552E5" w:rsidRDefault="006821D8" w:rsidP="006821D8">
      <w:pPr>
        <w:pStyle w:val="ListParagraph"/>
        <w:numPr>
          <w:ilvl w:val="0"/>
          <w:numId w:val="13"/>
        </w:numPr>
        <w:adjustRightInd w:val="0"/>
        <w:snapToGrid w:val="0"/>
        <w:spacing w:after="0" w:line="240" w:lineRule="auto"/>
        <w:ind w:left="1080"/>
        <w:contextualSpacing w:val="0"/>
        <w:jc w:val="both"/>
        <w:rPr>
          <w:rFonts w:ascii="Times New Roman" w:hAnsi="Times New Roman" w:cs="Times New Roman"/>
        </w:rPr>
      </w:pPr>
      <w:r w:rsidRPr="007552E5">
        <w:rPr>
          <w:rFonts w:ascii="Times New Roman" w:hAnsi="Times New Roman" w:cs="Times New Roman"/>
        </w:rPr>
        <w:t>Hotel Transportation ( pick up and drop direct from Hotel )</w:t>
      </w:r>
    </w:p>
    <w:p w:rsidR="006821D8" w:rsidRPr="006F0E5D" w:rsidRDefault="006821D8" w:rsidP="006821D8">
      <w:pPr>
        <w:pStyle w:val="ListParagraph"/>
        <w:numPr>
          <w:ilvl w:val="0"/>
          <w:numId w:val="14"/>
        </w:numPr>
        <w:adjustRightInd w:val="0"/>
        <w:snapToGrid w:val="0"/>
        <w:spacing w:after="0" w:line="240" w:lineRule="auto"/>
        <w:ind w:left="1440"/>
        <w:contextualSpacing w:val="0"/>
        <w:jc w:val="both"/>
        <w:rPr>
          <w:rFonts w:ascii="Times New Roman" w:hAnsi="Times New Roman" w:cs="Times New Roman"/>
        </w:rPr>
      </w:pPr>
      <w:r w:rsidRPr="006F0E5D">
        <w:rPr>
          <w:rFonts w:ascii="Times New Roman" w:hAnsi="Times New Roman" w:cs="Times New Roman"/>
        </w:rPr>
        <w:t xml:space="preserve">Alphard IDR 495,000 net/way </w:t>
      </w:r>
      <w:proofErr w:type="gramStart"/>
      <w:r w:rsidRPr="006F0E5D">
        <w:rPr>
          <w:rFonts w:ascii="Times New Roman" w:hAnsi="Times New Roman" w:cs="Times New Roman"/>
        </w:rPr>
        <w:t>( by</w:t>
      </w:r>
      <w:proofErr w:type="gramEnd"/>
      <w:r w:rsidRPr="006F0E5D">
        <w:rPr>
          <w:rFonts w:ascii="Times New Roman" w:hAnsi="Times New Roman" w:cs="Times New Roman"/>
        </w:rPr>
        <w:t xml:space="preserve"> hotel car )</w:t>
      </w:r>
      <w:r w:rsidR="006F0E5D" w:rsidRPr="006F0E5D">
        <w:rPr>
          <w:rFonts w:ascii="Times New Roman" w:hAnsi="Times New Roman" w:cs="Times New Roman" w:hint="eastAsia"/>
          <w:lang w:eastAsia="ko-KR"/>
        </w:rPr>
        <w:t xml:space="preserve"> </w:t>
      </w:r>
      <w:r w:rsidR="006F0E5D">
        <w:rPr>
          <w:rFonts w:ascii="Times New Roman" w:hAnsi="Times New Roman" w:cs="Times New Roman"/>
          <w:lang w:eastAsia="ko-KR"/>
        </w:rPr>
        <w:t>–</w:t>
      </w:r>
      <w:r w:rsidR="006F0E5D" w:rsidRPr="006F0E5D">
        <w:rPr>
          <w:rFonts w:ascii="Times New Roman" w:hAnsi="Times New Roman" w:cs="Times New Roman" w:hint="eastAsia"/>
          <w:lang w:eastAsia="ko-KR"/>
        </w:rPr>
        <w:t xml:space="preserve"> </w:t>
      </w:r>
      <w:r w:rsidRPr="006F0E5D">
        <w:rPr>
          <w:rFonts w:ascii="Times New Roman" w:hAnsi="Times New Roman" w:cs="Times New Roman"/>
        </w:rPr>
        <w:t>Max. 4 persons</w:t>
      </w:r>
    </w:p>
    <w:p w:rsidR="006821D8" w:rsidRPr="006F0E5D" w:rsidRDefault="006821D8" w:rsidP="006821D8">
      <w:pPr>
        <w:pStyle w:val="ListParagraph"/>
        <w:numPr>
          <w:ilvl w:val="0"/>
          <w:numId w:val="14"/>
        </w:numPr>
        <w:adjustRightInd w:val="0"/>
        <w:snapToGrid w:val="0"/>
        <w:spacing w:after="0" w:line="240" w:lineRule="auto"/>
        <w:ind w:left="1440"/>
        <w:contextualSpacing w:val="0"/>
        <w:jc w:val="both"/>
        <w:rPr>
          <w:rFonts w:ascii="Times New Roman" w:hAnsi="Times New Roman" w:cs="Times New Roman"/>
        </w:rPr>
      </w:pPr>
      <w:proofErr w:type="gramStart"/>
      <w:r w:rsidRPr="006F0E5D">
        <w:rPr>
          <w:rFonts w:ascii="Times New Roman" w:hAnsi="Times New Roman" w:cs="Times New Roman"/>
        </w:rPr>
        <w:t>Camry IDR 264,000 net/way</w:t>
      </w:r>
      <w:r w:rsidR="006F0E5D" w:rsidRPr="006F0E5D">
        <w:rPr>
          <w:rFonts w:ascii="Times New Roman" w:hAnsi="Times New Roman" w:cs="Times New Roman" w:hint="eastAsia"/>
          <w:lang w:eastAsia="ko-KR"/>
        </w:rPr>
        <w:t xml:space="preserve"> </w:t>
      </w:r>
      <w:r w:rsidR="006F0E5D">
        <w:rPr>
          <w:rFonts w:ascii="Times New Roman" w:hAnsi="Times New Roman" w:cs="Times New Roman"/>
          <w:lang w:eastAsia="ko-KR"/>
        </w:rPr>
        <w:t>–</w:t>
      </w:r>
      <w:r w:rsidR="006F0E5D" w:rsidRPr="006F0E5D">
        <w:rPr>
          <w:rFonts w:ascii="Times New Roman" w:hAnsi="Times New Roman" w:cs="Times New Roman" w:hint="eastAsia"/>
          <w:lang w:eastAsia="ko-KR"/>
        </w:rPr>
        <w:t xml:space="preserve"> </w:t>
      </w:r>
      <w:r w:rsidRPr="006F0E5D">
        <w:rPr>
          <w:rFonts w:ascii="Times New Roman" w:hAnsi="Times New Roman" w:cs="Times New Roman"/>
        </w:rPr>
        <w:t>Max.</w:t>
      </w:r>
      <w:proofErr w:type="gramEnd"/>
      <w:r w:rsidRPr="006F0E5D">
        <w:rPr>
          <w:rFonts w:ascii="Times New Roman" w:hAnsi="Times New Roman" w:cs="Times New Roman"/>
        </w:rPr>
        <w:t xml:space="preserve"> 3 persons</w:t>
      </w:r>
    </w:p>
    <w:p w:rsidR="006821D8" w:rsidRPr="006F0E5D" w:rsidRDefault="006821D8" w:rsidP="006821D8">
      <w:pPr>
        <w:pStyle w:val="ListParagraph"/>
        <w:numPr>
          <w:ilvl w:val="0"/>
          <w:numId w:val="14"/>
        </w:numPr>
        <w:adjustRightInd w:val="0"/>
        <w:snapToGrid w:val="0"/>
        <w:spacing w:after="0" w:line="240" w:lineRule="auto"/>
        <w:ind w:left="1440"/>
        <w:contextualSpacing w:val="0"/>
        <w:jc w:val="both"/>
        <w:rPr>
          <w:rFonts w:ascii="Times New Roman" w:hAnsi="Times New Roman" w:cs="Times New Roman"/>
        </w:rPr>
      </w:pPr>
      <w:proofErr w:type="spellStart"/>
      <w:r w:rsidRPr="006F0E5D">
        <w:rPr>
          <w:rFonts w:ascii="Times New Roman" w:hAnsi="Times New Roman" w:cs="Times New Roman"/>
        </w:rPr>
        <w:t>Innova</w:t>
      </w:r>
      <w:proofErr w:type="spellEnd"/>
      <w:r w:rsidRPr="006F0E5D">
        <w:rPr>
          <w:rFonts w:ascii="Times New Roman" w:hAnsi="Times New Roman" w:cs="Times New Roman"/>
        </w:rPr>
        <w:t xml:space="preserve"> IDR 215, 000 net/way </w:t>
      </w:r>
      <w:r w:rsidR="006F0E5D">
        <w:rPr>
          <w:rFonts w:ascii="Times New Roman" w:hAnsi="Times New Roman" w:cs="Times New Roman"/>
          <w:lang w:eastAsia="ko-KR"/>
        </w:rPr>
        <w:t>–</w:t>
      </w:r>
      <w:r w:rsidR="006F0E5D" w:rsidRPr="006F0E5D">
        <w:rPr>
          <w:rFonts w:ascii="Times New Roman" w:hAnsi="Times New Roman" w:cs="Times New Roman" w:hint="eastAsia"/>
          <w:lang w:eastAsia="ko-KR"/>
        </w:rPr>
        <w:t xml:space="preserve"> </w:t>
      </w:r>
      <w:r w:rsidRPr="006F0E5D">
        <w:rPr>
          <w:rFonts w:ascii="Times New Roman" w:hAnsi="Times New Roman" w:cs="Times New Roman"/>
        </w:rPr>
        <w:t>Max. 5 persons</w:t>
      </w:r>
    </w:p>
    <w:p w:rsidR="006821D8" w:rsidRPr="007552E5" w:rsidRDefault="006821D8" w:rsidP="006821D8">
      <w:pPr>
        <w:pStyle w:val="ListParagraph"/>
        <w:adjustRightInd w:val="0"/>
        <w:snapToGrid w:val="0"/>
        <w:spacing w:after="0" w:line="240" w:lineRule="auto"/>
        <w:ind w:left="1080"/>
        <w:contextualSpacing w:val="0"/>
        <w:jc w:val="both"/>
        <w:rPr>
          <w:rFonts w:ascii="Times New Roman" w:hAnsi="Times New Roman" w:cs="Times New Roman"/>
        </w:rPr>
      </w:pPr>
    </w:p>
    <w:p w:rsidR="006821D8" w:rsidRPr="007552E5" w:rsidRDefault="008D1FBF" w:rsidP="006821D8">
      <w:pPr>
        <w:pStyle w:val="ListParagraph"/>
        <w:numPr>
          <w:ilvl w:val="0"/>
          <w:numId w:val="11"/>
        </w:numPr>
        <w:adjustRightInd w:val="0"/>
        <w:snapToGrid w:val="0"/>
        <w:spacing w:after="0" w:line="240" w:lineRule="auto"/>
        <w:contextualSpacing w:val="0"/>
        <w:jc w:val="both"/>
        <w:rPr>
          <w:rFonts w:ascii="Times New Roman" w:hAnsi="Times New Roman" w:cs="Times New Roman"/>
          <w:b/>
        </w:rPr>
      </w:pPr>
      <w:r w:rsidRPr="007552E5">
        <w:rPr>
          <w:rFonts w:ascii="Times New Roman" w:hAnsi="Times New Roman" w:cs="Times New Roman"/>
          <w:b/>
          <w:u w:val="single"/>
          <w:lang w:eastAsia="ko-KR"/>
        </w:rPr>
        <w:t xml:space="preserve">Other </w:t>
      </w:r>
      <w:r w:rsidR="006821D8" w:rsidRPr="007552E5">
        <w:rPr>
          <w:rFonts w:ascii="Times New Roman" w:hAnsi="Times New Roman" w:cs="Times New Roman"/>
          <w:b/>
          <w:u w:val="single"/>
        </w:rPr>
        <w:t xml:space="preserve">Accommodation </w:t>
      </w:r>
    </w:p>
    <w:p w:rsidR="006821D8" w:rsidRPr="007552E5" w:rsidRDefault="006821D8" w:rsidP="006821D8">
      <w:pPr>
        <w:pStyle w:val="ListParagraph"/>
        <w:adjustRightInd w:val="0"/>
        <w:snapToGrid w:val="0"/>
        <w:spacing w:after="0" w:line="240" w:lineRule="auto"/>
        <w:contextualSpacing w:val="0"/>
        <w:jc w:val="both"/>
        <w:rPr>
          <w:rFonts w:ascii="Times New Roman" w:hAnsi="Times New Roman" w:cs="Times New Roman"/>
          <w:lang w:eastAsia="ko-KR"/>
        </w:rPr>
      </w:pPr>
    </w:p>
    <w:tbl>
      <w:tblPr>
        <w:tblStyle w:val="TableGrid"/>
        <w:tblW w:w="5000" w:type="pct"/>
        <w:tblLook w:val="04A0" w:firstRow="1" w:lastRow="0" w:firstColumn="1" w:lastColumn="0" w:noHBand="0" w:noVBand="1"/>
      </w:tblPr>
      <w:tblGrid>
        <w:gridCol w:w="2898"/>
        <w:gridCol w:w="6678"/>
      </w:tblGrid>
      <w:tr w:rsidR="007552E5" w:rsidRPr="007552E5" w:rsidTr="007552E5">
        <w:tc>
          <w:tcPr>
            <w:tcW w:w="1513" w:type="pct"/>
          </w:tcPr>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rPr>
              <w:t xml:space="preserve">Best Western </w:t>
            </w:r>
            <w:proofErr w:type="spellStart"/>
            <w:r w:rsidRPr="007552E5">
              <w:rPr>
                <w:rFonts w:ascii="Times New Roman" w:hAnsi="Times New Roman" w:cs="Times New Roman"/>
              </w:rPr>
              <w:t>Kuta</w:t>
            </w:r>
            <w:proofErr w:type="spellEnd"/>
            <w:r w:rsidRPr="007552E5">
              <w:rPr>
                <w:rFonts w:ascii="Times New Roman" w:hAnsi="Times New Roman" w:cs="Times New Roman"/>
              </w:rPr>
              <w:t xml:space="preserve"> Beach</w:t>
            </w:r>
          </w:p>
        </w:tc>
        <w:tc>
          <w:tcPr>
            <w:tcW w:w="3487" w:type="pct"/>
          </w:tcPr>
          <w:p w:rsidR="007552E5" w:rsidRPr="007552E5" w:rsidRDefault="0013690A" w:rsidP="007552E5">
            <w:pPr>
              <w:pStyle w:val="ListParagraph"/>
              <w:adjustRightInd w:val="0"/>
              <w:snapToGrid w:val="0"/>
              <w:spacing w:after="0" w:line="240" w:lineRule="auto"/>
              <w:ind w:left="0"/>
              <w:contextualSpacing w:val="0"/>
              <w:rPr>
                <w:rStyle w:val="Hyperlink"/>
                <w:rFonts w:ascii="Times New Roman" w:hAnsi="Times New Roman" w:cs="Times New Roman"/>
                <w:lang w:eastAsia="ko-KR"/>
              </w:rPr>
            </w:pPr>
            <w:hyperlink r:id="rId22" w:history="1">
              <w:r w:rsidR="007552E5" w:rsidRPr="007552E5">
                <w:rPr>
                  <w:rStyle w:val="Hyperlink"/>
                  <w:rFonts w:ascii="Times New Roman" w:hAnsi="Times New Roman" w:cs="Times New Roman"/>
                </w:rPr>
                <w:t>www.bwkutabeach.com</w:t>
              </w:r>
            </w:hyperlink>
          </w:p>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rPr>
              <w:t xml:space="preserve">Jl. </w:t>
            </w:r>
            <w:proofErr w:type="spellStart"/>
            <w:r w:rsidRPr="007552E5">
              <w:rPr>
                <w:rFonts w:ascii="Times New Roman" w:hAnsi="Times New Roman" w:cs="Times New Roman"/>
              </w:rPr>
              <w:t>Benesari</w:t>
            </w:r>
            <w:proofErr w:type="spellEnd"/>
            <w:r w:rsidRPr="007552E5">
              <w:rPr>
                <w:rFonts w:ascii="Times New Roman" w:hAnsi="Times New Roman" w:cs="Times New Roman"/>
              </w:rPr>
              <w:t xml:space="preserve">, </w:t>
            </w:r>
            <w:proofErr w:type="spellStart"/>
            <w:r w:rsidRPr="007552E5">
              <w:rPr>
                <w:rFonts w:ascii="Times New Roman" w:hAnsi="Times New Roman" w:cs="Times New Roman"/>
              </w:rPr>
              <w:t>Pantai</w:t>
            </w:r>
            <w:proofErr w:type="spellEnd"/>
            <w:r w:rsidRPr="007552E5">
              <w:rPr>
                <w:rFonts w:ascii="Times New Roman" w:hAnsi="Times New Roman" w:cs="Times New Roman"/>
              </w:rPr>
              <w:t xml:space="preserve"> </w:t>
            </w:r>
            <w:proofErr w:type="spellStart"/>
            <w:r w:rsidRPr="007552E5">
              <w:rPr>
                <w:rFonts w:ascii="Times New Roman" w:hAnsi="Times New Roman" w:cs="Times New Roman"/>
              </w:rPr>
              <w:t>Kuta</w:t>
            </w:r>
            <w:proofErr w:type="spellEnd"/>
            <w:r w:rsidRPr="007552E5">
              <w:rPr>
                <w:rFonts w:ascii="Times New Roman" w:hAnsi="Times New Roman" w:cs="Times New Roman"/>
              </w:rPr>
              <w:t>, Bali 80361, P: (62 361) 754 396</w:t>
            </w:r>
          </w:p>
        </w:tc>
      </w:tr>
      <w:tr w:rsidR="007552E5" w:rsidRPr="007552E5" w:rsidTr="007552E5">
        <w:tc>
          <w:tcPr>
            <w:tcW w:w="1513" w:type="pct"/>
          </w:tcPr>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rPr>
              <w:t xml:space="preserve">The </w:t>
            </w:r>
            <w:proofErr w:type="spellStart"/>
            <w:r w:rsidRPr="007552E5">
              <w:rPr>
                <w:rFonts w:ascii="Times New Roman" w:hAnsi="Times New Roman" w:cs="Times New Roman"/>
              </w:rPr>
              <w:t>Magani</w:t>
            </w:r>
            <w:proofErr w:type="spellEnd"/>
            <w:r w:rsidRPr="007552E5">
              <w:rPr>
                <w:rFonts w:ascii="Times New Roman" w:hAnsi="Times New Roman" w:cs="Times New Roman"/>
              </w:rPr>
              <w:t xml:space="preserve"> Hotel &amp; Spa</w:t>
            </w:r>
          </w:p>
        </w:tc>
        <w:tc>
          <w:tcPr>
            <w:tcW w:w="3487" w:type="pct"/>
          </w:tcPr>
          <w:p w:rsidR="007552E5" w:rsidRPr="007552E5" w:rsidRDefault="0013690A" w:rsidP="007552E5">
            <w:pPr>
              <w:pStyle w:val="ListParagraph"/>
              <w:adjustRightInd w:val="0"/>
              <w:snapToGrid w:val="0"/>
              <w:spacing w:after="0" w:line="240" w:lineRule="auto"/>
              <w:ind w:left="0"/>
              <w:contextualSpacing w:val="0"/>
              <w:rPr>
                <w:rStyle w:val="Hyperlink"/>
                <w:rFonts w:ascii="Times New Roman" w:hAnsi="Times New Roman" w:cs="Times New Roman"/>
                <w:lang w:eastAsia="ko-KR"/>
              </w:rPr>
            </w:pPr>
            <w:hyperlink r:id="rId23" w:history="1">
              <w:r w:rsidR="007552E5" w:rsidRPr="007552E5">
                <w:rPr>
                  <w:rStyle w:val="Hyperlink"/>
                  <w:rFonts w:ascii="Times New Roman" w:hAnsi="Times New Roman" w:cs="Times New Roman"/>
                </w:rPr>
                <w:t>www.themagani.com/site</w:t>
              </w:r>
            </w:hyperlink>
          </w:p>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rPr>
              <w:t xml:space="preserve">Jl. </w:t>
            </w:r>
            <w:proofErr w:type="spellStart"/>
            <w:r w:rsidRPr="007552E5">
              <w:rPr>
                <w:rFonts w:ascii="Times New Roman" w:hAnsi="Times New Roman" w:cs="Times New Roman"/>
              </w:rPr>
              <w:t>Melasti</w:t>
            </w:r>
            <w:proofErr w:type="spellEnd"/>
            <w:r w:rsidRPr="007552E5">
              <w:rPr>
                <w:rFonts w:ascii="Times New Roman" w:hAnsi="Times New Roman" w:cs="Times New Roman"/>
              </w:rPr>
              <w:t xml:space="preserve">, </w:t>
            </w:r>
            <w:proofErr w:type="spellStart"/>
            <w:r w:rsidRPr="007552E5">
              <w:rPr>
                <w:rFonts w:ascii="Times New Roman" w:hAnsi="Times New Roman" w:cs="Times New Roman"/>
              </w:rPr>
              <w:t>Legian</w:t>
            </w:r>
            <w:proofErr w:type="spellEnd"/>
            <w:r w:rsidRPr="007552E5">
              <w:rPr>
                <w:rFonts w:ascii="Times New Roman" w:hAnsi="Times New Roman" w:cs="Times New Roman"/>
              </w:rPr>
              <w:t xml:space="preserve"> </w:t>
            </w:r>
            <w:proofErr w:type="spellStart"/>
            <w:r w:rsidRPr="007552E5">
              <w:rPr>
                <w:rFonts w:ascii="Times New Roman" w:hAnsi="Times New Roman" w:cs="Times New Roman"/>
              </w:rPr>
              <w:t>Kelod</w:t>
            </w:r>
            <w:proofErr w:type="spellEnd"/>
            <w:r w:rsidRPr="007552E5">
              <w:rPr>
                <w:rFonts w:ascii="Times New Roman" w:hAnsi="Times New Roman" w:cs="Times New Roman"/>
              </w:rPr>
              <w:t>, Bali 80361, P: (62 361) 765 188</w:t>
            </w:r>
          </w:p>
        </w:tc>
      </w:tr>
      <w:tr w:rsidR="007552E5" w:rsidRPr="007552E5" w:rsidTr="007552E5">
        <w:tc>
          <w:tcPr>
            <w:tcW w:w="1513" w:type="pct"/>
          </w:tcPr>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rPr>
              <w:t xml:space="preserve">Pop Hotel </w:t>
            </w:r>
            <w:proofErr w:type="spellStart"/>
            <w:r w:rsidRPr="007552E5">
              <w:rPr>
                <w:rFonts w:ascii="Times New Roman" w:hAnsi="Times New Roman" w:cs="Times New Roman"/>
              </w:rPr>
              <w:t>Kuta</w:t>
            </w:r>
            <w:proofErr w:type="spellEnd"/>
            <w:r w:rsidRPr="007552E5">
              <w:rPr>
                <w:rFonts w:ascii="Times New Roman" w:hAnsi="Times New Roman" w:cs="Times New Roman"/>
              </w:rPr>
              <w:t xml:space="preserve"> Beach</w:t>
            </w:r>
          </w:p>
        </w:tc>
        <w:tc>
          <w:tcPr>
            <w:tcW w:w="3487" w:type="pct"/>
          </w:tcPr>
          <w:p w:rsidR="007552E5" w:rsidRPr="007552E5" w:rsidRDefault="0013690A" w:rsidP="007552E5">
            <w:pPr>
              <w:pStyle w:val="ListParagraph"/>
              <w:adjustRightInd w:val="0"/>
              <w:snapToGrid w:val="0"/>
              <w:spacing w:after="0" w:line="240" w:lineRule="auto"/>
              <w:ind w:left="0"/>
              <w:contextualSpacing w:val="0"/>
              <w:rPr>
                <w:rStyle w:val="Hyperlink"/>
                <w:rFonts w:ascii="Times New Roman" w:hAnsi="Times New Roman" w:cs="Times New Roman"/>
                <w:lang w:eastAsia="ko-KR"/>
              </w:rPr>
            </w:pPr>
            <w:hyperlink r:id="rId24" w:history="1">
              <w:r w:rsidR="007552E5" w:rsidRPr="007552E5">
                <w:rPr>
                  <w:rStyle w:val="Hyperlink"/>
                  <w:rFonts w:ascii="Times New Roman" w:hAnsi="Times New Roman" w:cs="Times New Roman"/>
                </w:rPr>
                <w:t>www.pophotels.com</w:t>
              </w:r>
            </w:hyperlink>
          </w:p>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rPr>
              <w:t xml:space="preserve">Jl. </w:t>
            </w:r>
            <w:proofErr w:type="spellStart"/>
            <w:r w:rsidRPr="007552E5">
              <w:rPr>
                <w:rFonts w:ascii="Times New Roman" w:hAnsi="Times New Roman" w:cs="Times New Roman"/>
              </w:rPr>
              <w:t>Kubu</w:t>
            </w:r>
            <w:proofErr w:type="spellEnd"/>
            <w:r w:rsidRPr="007552E5">
              <w:rPr>
                <w:rFonts w:ascii="Times New Roman" w:hAnsi="Times New Roman" w:cs="Times New Roman"/>
              </w:rPr>
              <w:t xml:space="preserve"> Bene, </w:t>
            </w:r>
            <w:proofErr w:type="spellStart"/>
            <w:r w:rsidRPr="007552E5">
              <w:rPr>
                <w:rFonts w:ascii="Times New Roman" w:hAnsi="Times New Roman" w:cs="Times New Roman"/>
              </w:rPr>
              <w:t>Legian</w:t>
            </w:r>
            <w:proofErr w:type="spellEnd"/>
            <w:r w:rsidRPr="007552E5">
              <w:rPr>
                <w:rFonts w:ascii="Times New Roman" w:hAnsi="Times New Roman" w:cs="Times New Roman"/>
              </w:rPr>
              <w:t>, 80361, P: (62 361) 846 5656</w:t>
            </w:r>
          </w:p>
        </w:tc>
      </w:tr>
      <w:tr w:rsidR="007552E5" w:rsidRPr="007552E5" w:rsidTr="007552E5">
        <w:tc>
          <w:tcPr>
            <w:tcW w:w="1513" w:type="pct"/>
          </w:tcPr>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rPr>
              <w:t xml:space="preserve">Pullman Bali </w:t>
            </w:r>
            <w:proofErr w:type="spellStart"/>
            <w:r w:rsidRPr="007552E5">
              <w:rPr>
                <w:rFonts w:ascii="Times New Roman" w:hAnsi="Times New Roman" w:cs="Times New Roman"/>
              </w:rPr>
              <w:t>Legian</w:t>
            </w:r>
            <w:proofErr w:type="spellEnd"/>
            <w:r w:rsidRPr="007552E5">
              <w:rPr>
                <w:rFonts w:ascii="Times New Roman" w:hAnsi="Times New Roman" w:cs="Times New Roman"/>
              </w:rPr>
              <w:t xml:space="preserve"> </w:t>
            </w:r>
            <w:proofErr w:type="spellStart"/>
            <w:r w:rsidRPr="007552E5">
              <w:rPr>
                <w:rFonts w:ascii="Times New Roman" w:hAnsi="Times New Roman" w:cs="Times New Roman"/>
              </w:rPr>
              <w:t>Nirwana</w:t>
            </w:r>
            <w:proofErr w:type="spellEnd"/>
          </w:p>
        </w:tc>
        <w:tc>
          <w:tcPr>
            <w:tcW w:w="3487" w:type="pct"/>
          </w:tcPr>
          <w:p w:rsidR="007552E5" w:rsidRPr="007552E5" w:rsidRDefault="0013690A" w:rsidP="007552E5">
            <w:pPr>
              <w:pStyle w:val="ListParagraph"/>
              <w:adjustRightInd w:val="0"/>
              <w:snapToGrid w:val="0"/>
              <w:spacing w:after="0" w:line="240" w:lineRule="auto"/>
              <w:ind w:left="0"/>
              <w:contextualSpacing w:val="0"/>
              <w:rPr>
                <w:rStyle w:val="Hyperlink"/>
                <w:rFonts w:ascii="Times New Roman" w:hAnsi="Times New Roman" w:cs="Times New Roman"/>
                <w:lang w:eastAsia="ko-KR"/>
              </w:rPr>
            </w:pPr>
            <w:hyperlink r:id="rId25" w:history="1">
              <w:r w:rsidR="007552E5" w:rsidRPr="007552E5">
                <w:rPr>
                  <w:rStyle w:val="Hyperlink"/>
                  <w:rFonts w:ascii="Times New Roman" w:hAnsi="Times New Roman" w:cs="Times New Roman"/>
                </w:rPr>
                <w:t>www.pullmanbalilegiannirwana.com</w:t>
              </w:r>
            </w:hyperlink>
          </w:p>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rPr>
              <w:t xml:space="preserve">Jl. </w:t>
            </w:r>
            <w:proofErr w:type="spellStart"/>
            <w:r w:rsidRPr="007552E5">
              <w:rPr>
                <w:rFonts w:ascii="Times New Roman" w:hAnsi="Times New Roman" w:cs="Times New Roman"/>
              </w:rPr>
              <w:t>Melasti</w:t>
            </w:r>
            <w:proofErr w:type="spellEnd"/>
            <w:r w:rsidRPr="007552E5">
              <w:rPr>
                <w:rFonts w:ascii="Times New Roman" w:hAnsi="Times New Roman" w:cs="Times New Roman"/>
              </w:rPr>
              <w:t xml:space="preserve"> No.1, Bali 80361, P: (62 361) 762 500</w:t>
            </w:r>
          </w:p>
        </w:tc>
      </w:tr>
      <w:tr w:rsidR="007552E5" w:rsidRPr="007552E5" w:rsidTr="007552E5">
        <w:tc>
          <w:tcPr>
            <w:tcW w:w="1513" w:type="pct"/>
          </w:tcPr>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rPr>
              <w:t xml:space="preserve">The </w:t>
            </w:r>
            <w:proofErr w:type="spellStart"/>
            <w:r w:rsidRPr="007552E5">
              <w:rPr>
                <w:rFonts w:ascii="Times New Roman" w:hAnsi="Times New Roman" w:cs="Times New Roman"/>
              </w:rPr>
              <w:t>Kuta</w:t>
            </w:r>
            <w:proofErr w:type="spellEnd"/>
            <w:r w:rsidRPr="007552E5">
              <w:rPr>
                <w:rFonts w:ascii="Times New Roman" w:hAnsi="Times New Roman" w:cs="Times New Roman"/>
              </w:rPr>
              <w:t xml:space="preserve"> Playa Hotel &amp; Villas Bali</w:t>
            </w:r>
          </w:p>
        </w:tc>
        <w:tc>
          <w:tcPr>
            <w:tcW w:w="3487" w:type="pct"/>
          </w:tcPr>
          <w:p w:rsidR="007552E5" w:rsidRPr="007552E5" w:rsidRDefault="0013690A" w:rsidP="007552E5">
            <w:pPr>
              <w:pStyle w:val="ListParagraph"/>
              <w:adjustRightInd w:val="0"/>
              <w:snapToGrid w:val="0"/>
              <w:spacing w:after="0" w:line="240" w:lineRule="auto"/>
              <w:ind w:left="0"/>
              <w:contextualSpacing w:val="0"/>
              <w:rPr>
                <w:rStyle w:val="Hyperlink"/>
                <w:rFonts w:ascii="Times New Roman" w:hAnsi="Times New Roman" w:cs="Times New Roman"/>
                <w:lang w:eastAsia="ko-KR"/>
              </w:rPr>
            </w:pPr>
            <w:hyperlink r:id="rId26" w:history="1">
              <w:r w:rsidR="007552E5" w:rsidRPr="007552E5">
                <w:rPr>
                  <w:rStyle w:val="Hyperlink"/>
                  <w:rFonts w:ascii="Times New Roman" w:hAnsi="Times New Roman" w:cs="Times New Roman"/>
                </w:rPr>
                <w:t>www.kutaplaya.com</w:t>
              </w:r>
            </w:hyperlink>
          </w:p>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rPr>
              <w:t xml:space="preserve">Jl. </w:t>
            </w:r>
            <w:proofErr w:type="spellStart"/>
            <w:r w:rsidRPr="007552E5">
              <w:rPr>
                <w:rFonts w:ascii="Times New Roman" w:hAnsi="Times New Roman" w:cs="Times New Roman"/>
              </w:rPr>
              <w:t>Pantai</w:t>
            </w:r>
            <w:proofErr w:type="spellEnd"/>
            <w:r w:rsidRPr="007552E5">
              <w:rPr>
                <w:rFonts w:ascii="Times New Roman" w:hAnsi="Times New Roman" w:cs="Times New Roman"/>
              </w:rPr>
              <w:t xml:space="preserve"> </w:t>
            </w:r>
            <w:proofErr w:type="spellStart"/>
            <w:r w:rsidRPr="007552E5">
              <w:rPr>
                <w:rFonts w:ascii="Times New Roman" w:hAnsi="Times New Roman" w:cs="Times New Roman"/>
              </w:rPr>
              <w:t>Kuta</w:t>
            </w:r>
            <w:proofErr w:type="spellEnd"/>
            <w:r w:rsidRPr="007552E5">
              <w:rPr>
                <w:rFonts w:ascii="Times New Roman" w:hAnsi="Times New Roman" w:cs="Times New Roman"/>
              </w:rPr>
              <w:t xml:space="preserve"> No. 99X, </w:t>
            </w:r>
            <w:proofErr w:type="spellStart"/>
            <w:r w:rsidRPr="007552E5">
              <w:rPr>
                <w:rFonts w:ascii="Times New Roman" w:hAnsi="Times New Roman" w:cs="Times New Roman"/>
              </w:rPr>
              <w:t>Kuta</w:t>
            </w:r>
            <w:proofErr w:type="spellEnd"/>
            <w:r w:rsidRPr="007552E5">
              <w:rPr>
                <w:rFonts w:ascii="Times New Roman" w:hAnsi="Times New Roman" w:cs="Times New Roman"/>
              </w:rPr>
              <w:t>, Bali 80361, P: (62 361) 755755</w:t>
            </w:r>
          </w:p>
        </w:tc>
      </w:tr>
      <w:tr w:rsidR="007552E5" w:rsidRPr="007552E5" w:rsidTr="007552E5">
        <w:tc>
          <w:tcPr>
            <w:tcW w:w="1513" w:type="pct"/>
          </w:tcPr>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proofErr w:type="spellStart"/>
            <w:r w:rsidRPr="007552E5">
              <w:rPr>
                <w:rFonts w:ascii="Times New Roman" w:hAnsi="Times New Roman" w:cs="Times New Roman"/>
              </w:rPr>
              <w:t>Citadines</w:t>
            </w:r>
            <w:proofErr w:type="spellEnd"/>
            <w:r w:rsidRPr="007552E5">
              <w:rPr>
                <w:rFonts w:ascii="Times New Roman" w:hAnsi="Times New Roman" w:cs="Times New Roman"/>
              </w:rPr>
              <w:t xml:space="preserve"> </w:t>
            </w:r>
            <w:proofErr w:type="spellStart"/>
            <w:r w:rsidRPr="007552E5">
              <w:rPr>
                <w:rFonts w:ascii="Times New Roman" w:hAnsi="Times New Roman" w:cs="Times New Roman"/>
              </w:rPr>
              <w:t>Kuta</w:t>
            </w:r>
            <w:proofErr w:type="spellEnd"/>
            <w:r w:rsidRPr="007552E5">
              <w:rPr>
                <w:rFonts w:ascii="Times New Roman" w:hAnsi="Times New Roman" w:cs="Times New Roman"/>
              </w:rPr>
              <w:t xml:space="preserve"> Beach Bali</w:t>
            </w:r>
          </w:p>
        </w:tc>
        <w:tc>
          <w:tcPr>
            <w:tcW w:w="3487" w:type="pct"/>
          </w:tcPr>
          <w:p w:rsidR="007552E5" w:rsidRPr="007552E5" w:rsidRDefault="0013690A" w:rsidP="007552E5">
            <w:pPr>
              <w:pStyle w:val="ListParagraph"/>
              <w:adjustRightInd w:val="0"/>
              <w:snapToGrid w:val="0"/>
              <w:spacing w:after="0" w:line="240" w:lineRule="auto"/>
              <w:ind w:left="0"/>
              <w:contextualSpacing w:val="0"/>
              <w:rPr>
                <w:rStyle w:val="Hyperlink"/>
                <w:rFonts w:ascii="Times New Roman" w:hAnsi="Times New Roman" w:cs="Times New Roman"/>
                <w:lang w:eastAsia="ko-KR"/>
              </w:rPr>
            </w:pPr>
            <w:hyperlink r:id="rId27" w:history="1">
              <w:r w:rsidR="007552E5" w:rsidRPr="007552E5">
                <w:rPr>
                  <w:rStyle w:val="Hyperlink"/>
                  <w:rFonts w:ascii="Times New Roman" w:hAnsi="Times New Roman" w:cs="Times New Roman"/>
                </w:rPr>
                <w:t>www.citadines.com</w:t>
              </w:r>
            </w:hyperlink>
          </w:p>
          <w:p w:rsidR="007552E5" w:rsidRPr="007552E5" w:rsidRDefault="007552E5" w:rsidP="007552E5">
            <w:pPr>
              <w:pStyle w:val="ListParagraph"/>
              <w:adjustRightInd w:val="0"/>
              <w:snapToGrid w:val="0"/>
              <w:spacing w:after="0" w:line="240" w:lineRule="auto"/>
              <w:ind w:left="0"/>
              <w:contextualSpacing w:val="0"/>
              <w:rPr>
                <w:rFonts w:ascii="Times New Roman" w:hAnsi="Times New Roman" w:cs="Times New Roman"/>
                <w:lang w:eastAsia="ko-KR"/>
              </w:rPr>
            </w:pPr>
            <w:r w:rsidRPr="007552E5">
              <w:rPr>
                <w:rFonts w:ascii="Times New Roman" w:hAnsi="Times New Roman" w:cs="Times New Roman"/>
                <w:color w:val="222222"/>
                <w:shd w:val="clear" w:color="auto" w:fill="FFFFFF"/>
              </w:rPr>
              <w:t xml:space="preserve">Jl. </w:t>
            </w:r>
            <w:proofErr w:type="spellStart"/>
            <w:r w:rsidRPr="007552E5">
              <w:rPr>
                <w:rFonts w:ascii="Times New Roman" w:hAnsi="Times New Roman" w:cs="Times New Roman"/>
                <w:color w:val="222222"/>
                <w:shd w:val="clear" w:color="auto" w:fill="FFFFFF"/>
              </w:rPr>
              <w:t>Pantai</w:t>
            </w:r>
            <w:proofErr w:type="spellEnd"/>
            <w:r w:rsidRPr="007552E5">
              <w:rPr>
                <w:rFonts w:ascii="Times New Roman" w:hAnsi="Times New Roman" w:cs="Times New Roman"/>
                <w:color w:val="222222"/>
                <w:shd w:val="clear" w:color="auto" w:fill="FFFFFF"/>
              </w:rPr>
              <w:t xml:space="preserve"> </w:t>
            </w:r>
            <w:proofErr w:type="spellStart"/>
            <w:r w:rsidRPr="007552E5">
              <w:rPr>
                <w:rFonts w:ascii="Times New Roman" w:hAnsi="Times New Roman" w:cs="Times New Roman"/>
                <w:color w:val="222222"/>
                <w:shd w:val="clear" w:color="auto" w:fill="FFFFFF"/>
              </w:rPr>
              <w:t>Kuta</w:t>
            </w:r>
            <w:proofErr w:type="spellEnd"/>
            <w:r w:rsidRPr="007552E5">
              <w:rPr>
                <w:rFonts w:ascii="Times New Roman" w:hAnsi="Times New Roman" w:cs="Times New Roman"/>
                <w:color w:val="222222"/>
                <w:shd w:val="clear" w:color="auto" w:fill="FFFFFF"/>
              </w:rPr>
              <w:t xml:space="preserve">, </w:t>
            </w:r>
            <w:proofErr w:type="spellStart"/>
            <w:r w:rsidRPr="007552E5">
              <w:rPr>
                <w:rFonts w:ascii="Times New Roman" w:hAnsi="Times New Roman" w:cs="Times New Roman"/>
                <w:color w:val="222222"/>
                <w:shd w:val="clear" w:color="auto" w:fill="FFFFFF"/>
              </w:rPr>
              <w:t>Kuta</w:t>
            </w:r>
            <w:proofErr w:type="spellEnd"/>
            <w:r w:rsidRPr="007552E5">
              <w:rPr>
                <w:rFonts w:ascii="Times New Roman" w:hAnsi="Times New Roman" w:cs="Times New Roman"/>
                <w:color w:val="222222"/>
                <w:shd w:val="clear" w:color="auto" w:fill="FFFFFF"/>
              </w:rPr>
              <w:t xml:space="preserve">, </w:t>
            </w:r>
            <w:proofErr w:type="spellStart"/>
            <w:r w:rsidRPr="007552E5">
              <w:rPr>
                <w:rFonts w:ascii="Times New Roman" w:hAnsi="Times New Roman" w:cs="Times New Roman"/>
                <w:color w:val="222222"/>
                <w:shd w:val="clear" w:color="auto" w:fill="FFFFFF"/>
              </w:rPr>
              <w:t>Badung</w:t>
            </w:r>
            <w:proofErr w:type="spellEnd"/>
            <w:r w:rsidRPr="007552E5">
              <w:rPr>
                <w:rFonts w:ascii="Times New Roman" w:hAnsi="Times New Roman" w:cs="Times New Roman"/>
                <w:color w:val="222222"/>
                <w:shd w:val="clear" w:color="auto" w:fill="FFFFFF"/>
              </w:rPr>
              <w:t xml:space="preserve">, Bali 05103, </w:t>
            </w:r>
            <w:r w:rsidRPr="007552E5">
              <w:rPr>
                <w:rStyle w:val="lxk"/>
                <w:rFonts w:ascii="Times New Roman" w:hAnsi="Times New Roman" w:cs="Times New Roman"/>
                <w:b/>
                <w:bCs/>
                <w:color w:val="222222"/>
                <w:shd w:val="clear" w:color="auto" w:fill="FFFFFF"/>
              </w:rPr>
              <w:t>P</w:t>
            </w:r>
            <w:r w:rsidRPr="007552E5">
              <w:rPr>
                <w:rStyle w:val="lxk"/>
                <w:rFonts w:ascii="Times New Roman" w:hAnsi="Times New Roman" w:cs="Times New Roman"/>
                <w:b/>
                <w:bCs/>
                <w:color w:val="222222"/>
                <w:shd w:val="clear" w:color="auto" w:fill="FFFFFF"/>
                <w:lang w:eastAsia="ko-KR"/>
              </w:rPr>
              <w:t xml:space="preserve">: </w:t>
            </w:r>
            <w:r w:rsidRPr="007552E5">
              <w:rPr>
                <w:rFonts w:ascii="Times New Roman" w:hAnsi="Times New Roman" w:cs="Times New Roman"/>
                <w:shd w:val="clear" w:color="auto" w:fill="FFFFFF"/>
                <w:lang w:eastAsia="ko-KR"/>
              </w:rPr>
              <w:t>(</w:t>
            </w:r>
            <w:r w:rsidRPr="007552E5">
              <w:rPr>
                <w:rFonts w:ascii="Times New Roman" w:hAnsi="Times New Roman" w:cs="Times New Roman"/>
                <w:shd w:val="clear" w:color="auto" w:fill="FFFFFF"/>
              </w:rPr>
              <w:t>62 361</w:t>
            </w:r>
            <w:r w:rsidRPr="007552E5">
              <w:rPr>
                <w:rFonts w:ascii="Times New Roman" w:hAnsi="Times New Roman" w:cs="Times New Roman"/>
                <w:shd w:val="clear" w:color="auto" w:fill="FFFFFF"/>
                <w:lang w:eastAsia="ko-KR"/>
              </w:rPr>
              <w:t>)</w:t>
            </w:r>
            <w:r w:rsidRPr="007552E5">
              <w:rPr>
                <w:rFonts w:ascii="Times New Roman" w:hAnsi="Times New Roman" w:cs="Times New Roman"/>
                <w:shd w:val="clear" w:color="auto" w:fill="FFFFFF"/>
              </w:rPr>
              <w:t xml:space="preserve"> 8496500</w:t>
            </w:r>
          </w:p>
        </w:tc>
      </w:tr>
    </w:tbl>
    <w:p w:rsidR="00607C65" w:rsidRPr="007552E5" w:rsidRDefault="00607C65" w:rsidP="006821D8">
      <w:pPr>
        <w:pStyle w:val="ListParagraph"/>
        <w:adjustRightInd w:val="0"/>
        <w:snapToGrid w:val="0"/>
        <w:spacing w:after="0" w:line="240" w:lineRule="auto"/>
        <w:contextualSpacing w:val="0"/>
        <w:jc w:val="both"/>
        <w:rPr>
          <w:rFonts w:ascii="Times New Roman" w:hAnsi="Times New Roman" w:cs="Times New Roman"/>
          <w:lang w:eastAsia="ko-KR"/>
        </w:rPr>
      </w:pPr>
    </w:p>
    <w:sectPr w:rsidR="00607C65" w:rsidRPr="007552E5" w:rsidSect="009F163B">
      <w:footerReference w:type="even" r:id="rId28"/>
      <w:footerReference w:type="default" r:id="rId29"/>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90A" w:rsidRDefault="0013690A">
      <w:r>
        <w:separator/>
      </w:r>
    </w:p>
  </w:endnote>
  <w:endnote w:type="continuationSeparator" w:id="0">
    <w:p w:rsidR="0013690A" w:rsidRDefault="00136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Avenir LT Std 65 Medium">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04B" w:rsidRDefault="00DA404B" w:rsidP="003870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A404B" w:rsidRDefault="00DA404B" w:rsidP="005359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04B" w:rsidRDefault="00DA404B" w:rsidP="003870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547C">
      <w:rPr>
        <w:rStyle w:val="PageNumber"/>
        <w:noProof/>
      </w:rPr>
      <w:t>2</w:t>
    </w:r>
    <w:r>
      <w:rPr>
        <w:rStyle w:val="PageNumber"/>
      </w:rPr>
      <w:fldChar w:fldCharType="end"/>
    </w:r>
  </w:p>
  <w:p w:rsidR="00DA404B" w:rsidRDefault="00DA404B" w:rsidP="005359A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90A" w:rsidRDefault="0013690A">
      <w:r>
        <w:separator/>
      </w:r>
    </w:p>
  </w:footnote>
  <w:footnote w:type="continuationSeparator" w:id="0">
    <w:p w:rsidR="0013690A" w:rsidRDefault="001369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7546"/>
    <w:multiLevelType w:val="hybridMultilevel"/>
    <w:tmpl w:val="A3F81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D5461"/>
    <w:multiLevelType w:val="hybridMultilevel"/>
    <w:tmpl w:val="C64CCCAA"/>
    <w:lvl w:ilvl="0" w:tplc="AABEB63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7F3E89"/>
    <w:multiLevelType w:val="hybridMultilevel"/>
    <w:tmpl w:val="AD5E7BA8"/>
    <w:lvl w:ilvl="0" w:tplc="E57C7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6C1508"/>
    <w:multiLevelType w:val="hybridMultilevel"/>
    <w:tmpl w:val="FF8C22BE"/>
    <w:lvl w:ilvl="0" w:tplc="E57C7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8331A8"/>
    <w:multiLevelType w:val="hybridMultilevel"/>
    <w:tmpl w:val="D602CD92"/>
    <w:lvl w:ilvl="0" w:tplc="4386F0A6">
      <w:start w:val="1"/>
      <w:numFmt w:val="bullet"/>
      <w:lvlText w:val="-"/>
      <w:lvlJc w:val="left"/>
      <w:pPr>
        <w:ind w:left="1080" w:hanging="360"/>
      </w:pPr>
      <w:rPr>
        <w:rFonts w:ascii="Calibri" w:eastAsia="Calibri" w:hAnsi="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7C87A9B"/>
    <w:multiLevelType w:val="hybridMultilevel"/>
    <w:tmpl w:val="12FA4308"/>
    <w:lvl w:ilvl="0" w:tplc="FF645450">
      <w:start w:val="1"/>
      <w:numFmt w:val="lowerRoman"/>
      <w:lvlText w:val="%1)"/>
      <w:lvlJc w:val="left"/>
      <w:pPr>
        <w:ind w:left="-108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6">
    <w:nsid w:val="1C121665"/>
    <w:multiLevelType w:val="hybridMultilevel"/>
    <w:tmpl w:val="85D2466A"/>
    <w:lvl w:ilvl="0" w:tplc="CC58EB2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805BC2"/>
    <w:multiLevelType w:val="hybridMultilevel"/>
    <w:tmpl w:val="A1EA293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nsid w:val="26012F01"/>
    <w:multiLevelType w:val="hybridMultilevel"/>
    <w:tmpl w:val="D4A66758"/>
    <w:lvl w:ilvl="0" w:tplc="AABEB63E">
      <w:numFmt w:val="bullet"/>
      <w:lvlText w:val=""/>
      <w:lvlJc w:val="left"/>
      <w:pPr>
        <w:ind w:left="1890" w:hanging="360"/>
      </w:pPr>
      <w:rPr>
        <w:rFonts w:ascii="Symbol" w:eastAsiaTheme="minorHAnsi" w:hAnsi="Symbol" w:cstheme="minorBidi"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9">
    <w:nsid w:val="284936C7"/>
    <w:multiLevelType w:val="hybridMultilevel"/>
    <w:tmpl w:val="5B262140"/>
    <w:lvl w:ilvl="0" w:tplc="AABEB63E">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1BC285B"/>
    <w:multiLevelType w:val="hybridMultilevel"/>
    <w:tmpl w:val="9C96A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AB484A"/>
    <w:multiLevelType w:val="hybridMultilevel"/>
    <w:tmpl w:val="C016A48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23C1A6D"/>
    <w:multiLevelType w:val="hybridMultilevel"/>
    <w:tmpl w:val="21A413C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5B087EBA"/>
    <w:multiLevelType w:val="hybridMultilevel"/>
    <w:tmpl w:val="373C6F14"/>
    <w:lvl w:ilvl="0" w:tplc="9058036E">
      <w:start w:val="1"/>
      <w:numFmt w:val="none"/>
      <w:lvlText w:val="1)"/>
      <w:lvlJc w:val="left"/>
      <w:pPr>
        <w:tabs>
          <w:tab w:val="num" w:pos="360"/>
        </w:tabs>
        <w:ind w:left="2088" w:hanging="2088"/>
      </w:pPr>
      <w:rPr>
        <w:rFonts w:ascii="Times New Roman" w:hAnsi="Times New Roman" w:cs="Times New Roman" w:hint="default"/>
        <w:sz w:val="22"/>
      </w:rPr>
    </w:lvl>
    <w:lvl w:ilvl="1" w:tplc="E57C7498">
      <w:start w:val="1"/>
      <w:numFmt w:val="bullet"/>
      <w:lvlText w:val=""/>
      <w:lvlJc w:val="left"/>
      <w:pPr>
        <w:tabs>
          <w:tab w:val="num" w:pos="1440"/>
        </w:tabs>
        <w:ind w:left="1440" w:hanging="360"/>
      </w:pPr>
      <w:rPr>
        <w:rFonts w:ascii="Symbol" w:hAnsi="Symbol" w:hint="default"/>
        <w:sz w:val="22"/>
      </w:rPr>
    </w:lvl>
    <w:lvl w:ilvl="2" w:tplc="B89EF32E">
      <w:start w:val="2"/>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C431E2A"/>
    <w:multiLevelType w:val="multilevel"/>
    <w:tmpl w:val="AD5E7B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784F4C4E"/>
    <w:multiLevelType w:val="hybridMultilevel"/>
    <w:tmpl w:val="074644F8"/>
    <w:lvl w:ilvl="0" w:tplc="E57C7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
  </w:num>
  <w:num w:numId="3">
    <w:abstractNumId w:val="2"/>
  </w:num>
  <w:num w:numId="4">
    <w:abstractNumId w:val="14"/>
  </w:num>
  <w:num w:numId="5">
    <w:abstractNumId w:val="13"/>
  </w:num>
  <w:num w:numId="6">
    <w:abstractNumId w:val="6"/>
  </w:num>
  <w:num w:numId="7">
    <w:abstractNumId w:val="10"/>
  </w:num>
  <w:num w:numId="8">
    <w:abstractNumId w:val="5"/>
  </w:num>
  <w:num w:numId="9">
    <w:abstractNumId w:val="4"/>
  </w:num>
  <w:num w:numId="10">
    <w:abstractNumId w:val="12"/>
  </w:num>
  <w:num w:numId="11">
    <w:abstractNumId w:val="0"/>
  </w:num>
  <w:num w:numId="12">
    <w:abstractNumId w:val="1"/>
  </w:num>
  <w:num w:numId="13">
    <w:abstractNumId w:val="11"/>
  </w:num>
  <w:num w:numId="14">
    <w:abstractNumId w:val="8"/>
  </w:num>
  <w:num w:numId="15">
    <w:abstractNumId w:val="9"/>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eleti Teo">
    <w15:presenceInfo w15:providerId="None" w15:userId="Feleti Te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NZ" w:vendorID="64" w:dllVersion="131078" w:nlCheck="1" w:checkStyle="0"/>
  <w:activeWritingStyle w:appName="MSWord" w:lang="fr-FR" w:vendorID="64" w:dllVersion="131078" w:nlCheck="1" w:checkStyle="1"/>
  <w:activeWritingStyle w:appName="MSWord" w:lang="en-US" w:vendorID="64" w:dllVersion="131078" w:nlCheck="1" w:checkStyle="0"/>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BD5"/>
    <w:rsid w:val="00003D6B"/>
    <w:rsid w:val="0001329E"/>
    <w:rsid w:val="00024F34"/>
    <w:rsid w:val="00025BB5"/>
    <w:rsid w:val="00032613"/>
    <w:rsid w:val="0003375E"/>
    <w:rsid w:val="000378D7"/>
    <w:rsid w:val="000448EE"/>
    <w:rsid w:val="00053E79"/>
    <w:rsid w:val="00073D9C"/>
    <w:rsid w:val="00090968"/>
    <w:rsid w:val="0009398D"/>
    <w:rsid w:val="000A0D8E"/>
    <w:rsid w:val="000A3938"/>
    <w:rsid w:val="000B0155"/>
    <w:rsid w:val="000B2230"/>
    <w:rsid w:val="000C71CA"/>
    <w:rsid w:val="000D3D44"/>
    <w:rsid w:val="000F2E83"/>
    <w:rsid w:val="000F63AC"/>
    <w:rsid w:val="00105D30"/>
    <w:rsid w:val="001066B5"/>
    <w:rsid w:val="00110DE1"/>
    <w:rsid w:val="00115BB6"/>
    <w:rsid w:val="00122E41"/>
    <w:rsid w:val="00135562"/>
    <w:rsid w:val="0013690A"/>
    <w:rsid w:val="00136EA4"/>
    <w:rsid w:val="0018644D"/>
    <w:rsid w:val="001A53FE"/>
    <w:rsid w:val="001B1B46"/>
    <w:rsid w:val="001D0967"/>
    <w:rsid w:val="001D4AF8"/>
    <w:rsid w:val="001D4D68"/>
    <w:rsid w:val="001E1743"/>
    <w:rsid w:val="001E5CE8"/>
    <w:rsid w:val="001F402D"/>
    <w:rsid w:val="002014EB"/>
    <w:rsid w:val="00203972"/>
    <w:rsid w:val="002077EA"/>
    <w:rsid w:val="00215F2B"/>
    <w:rsid w:val="00225CA9"/>
    <w:rsid w:val="002267C1"/>
    <w:rsid w:val="00230B04"/>
    <w:rsid w:val="0025403C"/>
    <w:rsid w:val="00276E3E"/>
    <w:rsid w:val="00280E69"/>
    <w:rsid w:val="00293AEE"/>
    <w:rsid w:val="00295F5E"/>
    <w:rsid w:val="002A03B5"/>
    <w:rsid w:val="002A4F27"/>
    <w:rsid w:val="002B676C"/>
    <w:rsid w:val="002C1C1C"/>
    <w:rsid w:val="002D4182"/>
    <w:rsid w:val="002D653B"/>
    <w:rsid w:val="002E36C1"/>
    <w:rsid w:val="002F3754"/>
    <w:rsid w:val="002F4051"/>
    <w:rsid w:val="002F4E1C"/>
    <w:rsid w:val="002F7A29"/>
    <w:rsid w:val="002F7C4F"/>
    <w:rsid w:val="00301B84"/>
    <w:rsid w:val="00302C30"/>
    <w:rsid w:val="00316ADE"/>
    <w:rsid w:val="00320A62"/>
    <w:rsid w:val="0032359A"/>
    <w:rsid w:val="00324A28"/>
    <w:rsid w:val="00345843"/>
    <w:rsid w:val="003609DB"/>
    <w:rsid w:val="003612AE"/>
    <w:rsid w:val="0037761C"/>
    <w:rsid w:val="00377B6D"/>
    <w:rsid w:val="00381206"/>
    <w:rsid w:val="003870C4"/>
    <w:rsid w:val="003B2A11"/>
    <w:rsid w:val="003B443F"/>
    <w:rsid w:val="003C6873"/>
    <w:rsid w:val="003D20B4"/>
    <w:rsid w:val="003D7346"/>
    <w:rsid w:val="003E3143"/>
    <w:rsid w:val="003E3EA9"/>
    <w:rsid w:val="003F25F0"/>
    <w:rsid w:val="00416D03"/>
    <w:rsid w:val="00417F96"/>
    <w:rsid w:val="00420E05"/>
    <w:rsid w:val="00422892"/>
    <w:rsid w:val="00422EAF"/>
    <w:rsid w:val="0042514C"/>
    <w:rsid w:val="00430E46"/>
    <w:rsid w:val="00435628"/>
    <w:rsid w:val="004577B6"/>
    <w:rsid w:val="0046010A"/>
    <w:rsid w:val="0046138D"/>
    <w:rsid w:val="004723B0"/>
    <w:rsid w:val="0047304B"/>
    <w:rsid w:val="0047443F"/>
    <w:rsid w:val="00474FD3"/>
    <w:rsid w:val="00476A65"/>
    <w:rsid w:val="00492BB0"/>
    <w:rsid w:val="004975B7"/>
    <w:rsid w:val="00497FA4"/>
    <w:rsid w:val="004B3B51"/>
    <w:rsid w:val="004C4F51"/>
    <w:rsid w:val="004C53C2"/>
    <w:rsid w:val="004C590D"/>
    <w:rsid w:val="004D6AF4"/>
    <w:rsid w:val="005017BF"/>
    <w:rsid w:val="00506771"/>
    <w:rsid w:val="0051088D"/>
    <w:rsid w:val="00512158"/>
    <w:rsid w:val="005233DF"/>
    <w:rsid w:val="005359A0"/>
    <w:rsid w:val="00552E8A"/>
    <w:rsid w:val="00585198"/>
    <w:rsid w:val="00593484"/>
    <w:rsid w:val="005944D3"/>
    <w:rsid w:val="0059489C"/>
    <w:rsid w:val="00596689"/>
    <w:rsid w:val="00597521"/>
    <w:rsid w:val="005A0EAB"/>
    <w:rsid w:val="005A2F49"/>
    <w:rsid w:val="005A3F33"/>
    <w:rsid w:val="005A61CB"/>
    <w:rsid w:val="005B31ED"/>
    <w:rsid w:val="005B3578"/>
    <w:rsid w:val="005D0699"/>
    <w:rsid w:val="005D144E"/>
    <w:rsid w:val="005D3CA2"/>
    <w:rsid w:val="005D7146"/>
    <w:rsid w:val="005E6165"/>
    <w:rsid w:val="005F00C9"/>
    <w:rsid w:val="005F1113"/>
    <w:rsid w:val="005F3D14"/>
    <w:rsid w:val="00600C54"/>
    <w:rsid w:val="00607C65"/>
    <w:rsid w:val="00610E8F"/>
    <w:rsid w:val="006165A8"/>
    <w:rsid w:val="00653781"/>
    <w:rsid w:val="0066005D"/>
    <w:rsid w:val="006727F3"/>
    <w:rsid w:val="00675022"/>
    <w:rsid w:val="00680104"/>
    <w:rsid w:val="006821D8"/>
    <w:rsid w:val="00683E01"/>
    <w:rsid w:val="00695B05"/>
    <w:rsid w:val="006A3195"/>
    <w:rsid w:val="006C0D45"/>
    <w:rsid w:val="006C15AF"/>
    <w:rsid w:val="006D497E"/>
    <w:rsid w:val="006D77C8"/>
    <w:rsid w:val="006E4501"/>
    <w:rsid w:val="006E76F2"/>
    <w:rsid w:val="006E77B1"/>
    <w:rsid w:val="006F0E5D"/>
    <w:rsid w:val="006F1E92"/>
    <w:rsid w:val="0070433D"/>
    <w:rsid w:val="00705EA9"/>
    <w:rsid w:val="0071008D"/>
    <w:rsid w:val="00714AAD"/>
    <w:rsid w:val="0071535B"/>
    <w:rsid w:val="00716B43"/>
    <w:rsid w:val="007208B5"/>
    <w:rsid w:val="00725F4A"/>
    <w:rsid w:val="00741778"/>
    <w:rsid w:val="0074209E"/>
    <w:rsid w:val="00744B6C"/>
    <w:rsid w:val="007502A2"/>
    <w:rsid w:val="007552E5"/>
    <w:rsid w:val="0076084C"/>
    <w:rsid w:val="00773054"/>
    <w:rsid w:val="00774B7E"/>
    <w:rsid w:val="00793FD8"/>
    <w:rsid w:val="00796010"/>
    <w:rsid w:val="007A50E6"/>
    <w:rsid w:val="007A631F"/>
    <w:rsid w:val="007A7BC9"/>
    <w:rsid w:val="007B132C"/>
    <w:rsid w:val="007B272B"/>
    <w:rsid w:val="007B3F8D"/>
    <w:rsid w:val="007D10CB"/>
    <w:rsid w:val="007D4519"/>
    <w:rsid w:val="007D5DE5"/>
    <w:rsid w:val="007E2652"/>
    <w:rsid w:val="007E77AD"/>
    <w:rsid w:val="007F23E3"/>
    <w:rsid w:val="007F2AC0"/>
    <w:rsid w:val="007F49C0"/>
    <w:rsid w:val="007F5398"/>
    <w:rsid w:val="00813FD1"/>
    <w:rsid w:val="00823F02"/>
    <w:rsid w:val="008314DD"/>
    <w:rsid w:val="00843271"/>
    <w:rsid w:val="00846C31"/>
    <w:rsid w:val="008579F5"/>
    <w:rsid w:val="008627E3"/>
    <w:rsid w:val="00863022"/>
    <w:rsid w:val="00863404"/>
    <w:rsid w:val="00872EEB"/>
    <w:rsid w:val="008731B8"/>
    <w:rsid w:val="00877056"/>
    <w:rsid w:val="0088176A"/>
    <w:rsid w:val="0088564A"/>
    <w:rsid w:val="0089348F"/>
    <w:rsid w:val="008A4140"/>
    <w:rsid w:val="008A5312"/>
    <w:rsid w:val="008A561C"/>
    <w:rsid w:val="008B1BB7"/>
    <w:rsid w:val="008B7A81"/>
    <w:rsid w:val="008C0871"/>
    <w:rsid w:val="008D171B"/>
    <w:rsid w:val="008D1FBF"/>
    <w:rsid w:val="008D5C9F"/>
    <w:rsid w:val="008D7E9F"/>
    <w:rsid w:val="008E5176"/>
    <w:rsid w:val="00903A97"/>
    <w:rsid w:val="00910387"/>
    <w:rsid w:val="00914A61"/>
    <w:rsid w:val="00923568"/>
    <w:rsid w:val="009344D4"/>
    <w:rsid w:val="00934911"/>
    <w:rsid w:val="009357EA"/>
    <w:rsid w:val="0094031A"/>
    <w:rsid w:val="00947922"/>
    <w:rsid w:val="00952AD7"/>
    <w:rsid w:val="00952F37"/>
    <w:rsid w:val="009567F3"/>
    <w:rsid w:val="0096790C"/>
    <w:rsid w:val="0097487F"/>
    <w:rsid w:val="009813E9"/>
    <w:rsid w:val="0098550E"/>
    <w:rsid w:val="009A095D"/>
    <w:rsid w:val="009A3CEC"/>
    <w:rsid w:val="009B2ACF"/>
    <w:rsid w:val="009B3CB8"/>
    <w:rsid w:val="009D7C4F"/>
    <w:rsid w:val="009E07BD"/>
    <w:rsid w:val="009E45FD"/>
    <w:rsid w:val="009E5639"/>
    <w:rsid w:val="009F021A"/>
    <w:rsid w:val="009F163B"/>
    <w:rsid w:val="009F5858"/>
    <w:rsid w:val="00A03499"/>
    <w:rsid w:val="00A05B7D"/>
    <w:rsid w:val="00A223F1"/>
    <w:rsid w:val="00A30760"/>
    <w:rsid w:val="00A33151"/>
    <w:rsid w:val="00A35619"/>
    <w:rsid w:val="00A51F53"/>
    <w:rsid w:val="00A55C9D"/>
    <w:rsid w:val="00A572F8"/>
    <w:rsid w:val="00A6618C"/>
    <w:rsid w:val="00A85DC1"/>
    <w:rsid w:val="00A87BD5"/>
    <w:rsid w:val="00AA023F"/>
    <w:rsid w:val="00AA29A9"/>
    <w:rsid w:val="00AB1941"/>
    <w:rsid w:val="00AD2434"/>
    <w:rsid w:val="00AE0993"/>
    <w:rsid w:val="00AE1871"/>
    <w:rsid w:val="00AE625B"/>
    <w:rsid w:val="00AE672A"/>
    <w:rsid w:val="00AF04D1"/>
    <w:rsid w:val="00AF1BD1"/>
    <w:rsid w:val="00B119ED"/>
    <w:rsid w:val="00B11F9E"/>
    <w:rsid w:val="00B433BB"/>
    <w:rsid w:val="00B471AB"/>
    <w:rsid w:val="00B47DD8"/>
    <w:rsid w:val="00B75547"/>
    <w:rsid w:val="00B86BC9"/>
    <w:rsid w:val="00B919CD"/>
    <w:rsid w:val="00B91E3A"/>
    <w:rsid w:val="00B92008"/>
    <w:rsid w:val="00B93A6B"/>
    <w:rsid w:val="00BC7B3C"/>
    <w:rsid w:val="00BD00D7"/>
    <w:rsid w:val="00BD2414"/>
    <w:rsid w:val="00BD3D02"/>
    <w:rsid w:val="00BE3468"/>
    <w:rsid w:val="00BF69A0"/>
    <w:rsid w:val="00BF6E27"/>
    <w:rsid w:val="00C21A63"/>
    <w:rsid w:val="00C34656"/>
    <w:rsid w:val="00C40C38"/>
    <w:rsid w:val="00C44C8E"/>
    <w:rsid w:val="00C54F13"/>
    <w:rsid w:val="00C61A75"/>
    <w:rsid w:val="00C87EFC"/>
    <w:rsid w:val="00C95659"/>
    <w:rsid w:val="00C96ECF"/>
    <w:rsid w:val="00C97408"/>
    <w:rsid w:val="00CA0BAD"/>
    <w:rsid w:val="00CA547C"/>
    <w:rsid w:val="00CB188A"/>
    <w:rsid w:val="00CB252C"/>
    <w:rsid w:val="00CC4FE5"/>
    <w:rsid w:val="00CC6C1E"/>
    <w:rsid w:val="00CD0EB5"/>
    <w:rsid w:val="00CD6D38"/>
    <w:rsid w:val="00CE052B"/>
    <w:rsid w:val="00CE62F8"/>
    <w:rsid w:val="00D01E3F"/>
    <w:rsid w:val="00D1329D"/>
    <w:rsid w:val="00D20A02"/>
    <w:rsid w:val="00D27D9E"/>
    <w:rsid w:val="00D476B7"/>
    <w:rsid w:val="00D47AFE"/>
    <w:rsid w:val="00D54717"/>
    <w:rsid w:val="00D6380A"/>
    <w:rsid w:val="00D64492"/>
    <w:rsid w:val="00D70CE3"/>
    <w:rsid w:val="00D756F8"/>
    <w:rsid w:val="00D814B4"/>
    <w:rsid w:val="00D92403"/>
    <w:rsid w:val="00D956C8"/>
    <w:rsid w:val="00DA404B"/>
    <w:rsid w:val="00DA541D"/>
    <w:rsid w:val="00DA6124"/>
    <w:rsid w:val="00DB1C2D"/>
    <w:rsid w:val="00DC71C2"/>
    <w:rsid w:val="00DE14BA"/>
    <w:rsid w:val="00DE1B85"/>
    <w:rsid w:val="00E15D45"/>
    <w:rsid w:val="00E26CE5"/>
    <w:rsid w:val="00E27082"/>
    <w:rsid w:val="00E30B84"/>
    <w:rsid w:val="00E33307"/>
    <w:rsid w:val="00E41183"/>
    <w:rsid w:val="00E7116E"/>
    <w:rsid w:val="00E87D56"/>
    <w:rsid w:val="00E963BC"/>
    <w:rsid w:val="00EA731A"/>
    <w:rsid w:val="00EB6261"/>
    <w:rsid w:val="00EC038E"/>
    <w:rsid w:val="00EC049B"/>
    <w:rsid w:val="00EC2B99"/>
    <w:rsid w:val="00EC4EF1"/>
    <w:rsid w:val="00EE50E2"/>
    <w:rsid w:val="00F0629B"/>
    <w:rsid w:val="00F115E0"/>
    <w:rsid w:val="00F1679D"/>
    <w:rsid w:val="00F2362E"/>
    <w:rsid w:val="00F43F24"/>
    <w:rsid w:val="00F50B3D"/>
    <w:rsid w:val="00F50D44"/>
    <w:rsid w:val="00F5457C"/>
    <w:rsid w:val="00F55E02"/>
    <w:rsid w:val="00F74078"/>
    <w:rsid w:val="00F81763"/>
    <w:rsid w:val="00F86D81"/>
    <w:rsid w:val="00F92840"/>
    <w:rsid w:val="00FA2360"/>
    <w:rsid w:val="00FA53C3"/>
    <w:rsid w:val="00FB5ACC"/>
    <w:rsid w:val="00FC0432"/>
    <w:rsid w:val="00FD3063"/>
    <w:rsid w:val="00FD4B90"/>
    <w:rsid w:val="00FD51C2"/>
    <w:rsid w:val="00FE4FF2"/>
    <w:rsid w:val="00FF19F4"/>
    <w:rsid w:val="00FF2164"/>
    <w:rsid w:val="00FF3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eastAsia="en-US"/>
    </w:rPr>
  </w:style>
  <w:style w:type="paragraph" w:styleId="Heading4">
    <w:name w:val="heading 4"/>
    <w:basedOn w:val="Normal"/>
    <w:next w:val="Normal"/>
    <w:link w:val="Heading4Char"/>
    <w:qFormat/>
    <w:rsid w:val="009F163B"/>
    <w:pPr>
      <w:keepNext/>
      <w:spacing w:before="240" w:after="60"/>
      <w:outlineLvl w:val="3"/>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629B"/>
    <w:rPr>
      <w:color w:val="0000FF"/>
      <w:u w:val="single"/>
    </w:rPr>
  </w:style>
  <w:style w:type="character" w:styleId="CommentReference">
    <w:name w:val="annotation reference"/>
    <w:semiHidden/>
    <w:rsid w:val="008C0871"/>
    <w:rPr>
      <w:sz w:val="16"/>
      <w:szCs w:val="16"/>
    </w:rPr>
  </w:style>
  <w:style w:type="paragraph" w:styleId="CommentText">
    <w:name w:val="annotation text"/>
    <w:basedOn w:val="Normal"/>
    <w:semiHidden/>
    <w:rsid w:val="008C0871"/>
    <w:rPr>
      <w:sz w:val="20"/>
      <w:szCs w:val="20"/>
    </w:rPr>
  </w:style>
  <w:style w:type="paragraph" w:styleId="CommentSubject">
    <w:name w:val="annotation subject"/>
    <w:basedOn w:val="CommentText"/>
    <w:next w:val="CommentText"/>
    <w:semiHidden/>
    <w:rsid w:val="008C0871"/>
    <w:rPr>
      <w:b/>
      <w:bCs/>
    </w:rPr>
  </w:style>
  <w:style w:type="paragraph" w:styleId="BalloonText">
    <w:name w:val="Balloon Text"/>
    <w:basedOn w:val="Normal"/>
    <w:semiHidden/>
    <w:rsid w:val="008C0871"/>
    <w:rPr>
      <w:rFonts w:ascii="Tahoma" w:hAnsi="Tahoma" w:cs="Tahoma"/>
      <w:sz w:val="16"/>
      <w:szCs w:val="16"/>
    </w:rPr>
  </w:style>
  <w:style w:type="table" w:styleId="TableGrid">
    <w:name w:val="Table Grid"/>
    <w:basedOn w:val="TableNormal"/>
    <w:uiPriority w:val="59"/>
    <w:rsid w:val="00AB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359A0"/>
    <w:pPr>
      <w:tabs>
        <w:tab w:val="center" w:pos="4320"/>
        <w:tab w:val="right" w:pos="8640"/>
      </w:tabs>
    </w:pPr>
  </w:style>
  <w:style w:type="character" w:styleId="PageNumber">
    <w:name w:val="page number"/>
    <w:basedOn w:val="DefaultParagraphFont"/>
    <w:rsid w:val="005359A0"/>
  </w:style>
  <w:style w:type="character" w:styleId="Strong">
    <w:name w:val="Strong"/>
    <w:uiPriority w:val="22"/>
    <w:qFormat/>
    <w:rsid w:val="00695B05"/>
    <w:rPr>
      <w:b/>
      <w:bCs/>
    </w:rPr>
  </w:style>
  <w:style w:type="character" w:customStyle="1" w:styleId="Heading4Char">
    <w:name w:val="Heading 4 Char"/>
    <w:link w:val="Heading4"/>
    <w:rsid w:val="009F163B"/>
    <w:rPr>
      <w:b/>
      <w:bCs/>
      <w:sz w:val="24"/>
      <w:szCs w:val="24"/>
      <w:lang w:eastAsia="en-US"/>
    </w:rPr>
  </w:style>
  <w:style w:type="paragraph" w:styleId="BodyText">
    <w:name w:val="Body Text"/>
    <w:basedOn w:val="Normal"/>
    <w:link w:val="BodyTextChar"/>
    <w:rsid w:val="009F163B"/>
    <w:pPr>
      <w:spacing w:before="120"/>
      <w:jc w:val="both"/>
    </w:pPr>
    <w:rPr>
      <w:sz w:val="22"/>
      <w:szCs w:val="22"/>
      <w:lang w:val="en-US"/>
    </w:rPr>
  </w:style>
  <w:style w:type="character" w:customStyle="1" w:styleId="BodyTextChar">
    <w:name w:val="Body Text Char"/>
    <w:link w:val="BodyText"/>
    <w:rsid w:val="009F163B"/>
    <w:rPr>
      <w:sz w:val="22"/>
      <w:szCs w:val="22"/>
      <w:lang w:eastAsia="en-US"/>
    </w:rPr>
  </w:style>
  <w:style w:type="paragraph" w:styleId="NormalWeb">
    <w:name w:val="Normal (Web)"/>
    <w:basedOn w:val="Normal"/>
    <w:rsid w:val="00AF1BD1"/>
    <w:pPr>
      <w:spacing w:before="100" w:beforeAutospacing="1" w:after="100" w:afterAutospacing="1"/>
    </w:pPr>
    <w:rPr>
      <w:lang w:val="en-US"/>
    </w:rPr>
  </w:style>
  <w:style w:type="paragraph" w:styleId="Revision">
    <w:name w:val="Revision"/>
    <w:hidden/>
    <w:uiPriority w:val="99"/>
    <w:semiHidden/>
    <w:rsid w:val="00F43F24"/>
    <w:rPr>
      <w:sz w:val="24"/>
      <w:szCs w:val="24"/>
      <w:lang w:val="en-NZ" w:eastAsia="en-US"/>
    </w:rPr>
  </w:style>
  <w:style w:type="paragraph" w:styleId="ListParagraph">
    <w:name w:val="List Paragraph"/>
    <w:basedOn w:val="Normal"/>
    <w:uiPriority w:val="34"/>
    <w:qFormat/>
    <w:rsid w:val="009B3CB8"/>
    <w:pPr>
      <w:spacing w:after="200" w:line="276" w:lineRule="auto"/>
      <w:ind w:left="720"/>
      <w:contextualSpacing/>
    </w:pPr>
    <w:rPr>
      <w:rFonts w:ascii="Calibri" w:hAnsi="Calibri" w:cs="Cordia New"/>
      <w:sz w:val="22"/>
      <w:szCs w:val="22"/>
      <w:lang w:val="en-US"/>
    </w:rPr>
  </w:style>
  <w:style w:type="character" w:styleId="FollowedHyperlink">
    <w:name w:val="FollowedHyperlink"/>
    <w:rsid w:val="008627E3"/>
    <w:rPr>
      <w:color w:val="800080"/>
      <w:u w:val="single"/>
    </w:rPr>
  </w:style>
  <w:style w:type="paragraph" w:customStyle="1" w:styleId="Default">
    <w:name w:val="Default"/>
    <w:rsid w:val="00381206"/>
    <w:pPr>
      <w:autoSpaceDE w:val="0"/>
      <w:autoSpaceDN w:val="0"/>
      <w:adjustRightInd w:val="0"/>
    </w:pPr>
    <w:rPr>
      <w:color w:val="000000"/>
      <w:sz w:val="24"/>
      <w:szCs w:val="24"/>
    </w:rPr>
  </w:style>
  <w:style w:type="character" w:customStyle="1" w:styleId="lxk">
    <w:name w:val="_lxk"/>
    <w:basedOn w:val="DefaultParagraphFont"/>
    <w:rsid w:val="00607C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eastAsia="en-US"/>
    </w:rPr>
  </w:style>
  <w:style w:type="paragraph" w:styleId="Heading4">
    <w:name w:val="heading 4"/>
    <w:basedOn w:val="Normal"/>
    <w:next w:val="Normal"/>
    <w:link w:val="Heading4Char"/>
    <w:qFormat/>
    <w:rsid w:val="009F163B"/>
    <w:pPr>
      <w:keepNext/>
      <w:spacing w:before="240" w:after="60"/>
      <w:outlineLvl w:val="3"/>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629B"/>
    <w:rPr>
      <w:color w:val="0000FF"/>
      <w:u w:val="single"/>
    </w:rPr>
  </w:style>
  <w:style w:type="character" w:styleId="CommentReference">
    <w:name w:val="annotation reference"/>
    <w:semiHidden/>
    <w:rsid w:val="008C0871"/>
    <w:rPr>
      <w:sz w:val="16"/>
      <w:szCs w:val="16"/>
    </w:rPr>
  </w:style>
  <w:style w:type="paragraph" w:styleId="CommentText">
    <w:name w:val="annotation text"/>
    <w:basedOn w:val="Normal"/>
    <w:semiHidden/>
    <w:rsid w:val="008C0871"/>
    <w:rPr>
      <w:sz w:val="20"/>
      <w:szCs w:val="20"/>
    </w:rPr>
  </w:style>
  <w:style w:type="paragraph" w:styleId="CommentSubject">
    <w:name w:val="annotation subject"/>
    <w:basedOn w:val="CommentText"/>
    <w:next w:val="CommentText"/>
    <w:semiHidden/>
    <w:rsid w:val="008C0871"/>
    <w:rPr>
      <w:b/>
      <w:bCs/>
    </w:rPr>
  </w:style>
  <w:style w:type="paragraph" w:styleId="BalloonText">
    <w:name w:val="Balloon Text"/>
    <w:basedOn w:val="Normal"/>
    <w:semiHidden/>
    <w:rsid w:val="008C0871"/>
    <w:rPr>
      <w:rFonts w:ascii="Tahoma" w:hAnsi="Tahoma" w:cs="Tahoma"/>
      <w:sz w:val="16"/>
      <w:szCs w:val="16"/>
    </w:rPr>
  </w:style>
  <w:style w:type="table" w:styleId="TableGrid">
    <w:name w:val="Table Grid"/>
    <w:basedOn w:val="TableNormal"/>
    <w:uiPriority w:val="59"/>
    <w:rsid w:val="00AB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359A0"/>
    <w:pPr>
      <w:tabs>
        <w:tab w:val="center" w:pos="4320"/>
        <w:tab w:val="right" w:pos="8640"/>
      </w:tabs>
    </w:pPr>
  </w:style>
  <w:style w:type="character" w:styleId="PageNumber">
    <w:name w:val="page number"/>
    <w:basedOn w:val="DefaultParagraphFont"/>
    <w:rsid w:val="005359A0"/>
  </w:style>
  <w:style w:type="character" w:styleId="Strong">
    <w:name w:val="Strong"/>
    <w:uiPriority w:val="22"/>
    <w:qFormat/>
    <w:rsid w:val="00695B05"/>
    <w:rPr>
      <w:b/>
      <w:bCs/>
    </w:rPr>
  </w:style>
  <w:style w:type="character" w:customStyle="1" w:styleId="Heading4Char">
    <w:name w:val="Heading 4 Char"/>
    <w:link w:val="Heading4"/>
    <w:rsid w:val="009F163B"/>
    <w:rPr>
      <w:b/>
      <w:bCs/>
      <w:sz w:val="24"/>
      <w:szCs w:val="24"/>
      <w:lang w:eastAsia="en-US"/>
    </w:rPr>
  </w:style>
  <w:style w:type="paragraph" w:styleId="BodyText">
    <w:name w:val="Body Text"/>
    <w:basedOn w:val="Normal"/>
    <w:link w:val="BodyTextChar"/>
    <w:rsid w:val="009F163B"/>
    <w:pPr>
      <w:spacing w:before="120"/>
      <w:jc w:val="both"/>
    </w:pPr>
    <w:rPr>
      <w:sz w:val="22"/>
      <w:szCs w:val="22"/>
      <w:lang w:val="en-US"/>
    </w:rPr>
  </w:style>
  <w:style w:type="character" w:customStyle="1" w:styleId="BodyTextChar">
    <w:name w:val="Body Text Char"/>
    <w:link w:val="BodyText"/>
    <w:rsid w:val="009F163B"/>
    <w:rPr>
      <w:sz w:val="22"/>
      <w:szCs w:val="22"/>
      <w:lang w:eastAsia="en-US"/>
    </w:rPr>
  </w:style>
  <w:style w:type="paragraph" w:styleId="NormalWeb">
    <w:name w:val="Normal (Web)"/>
    <w:basedOn w:val="Normal"/>
    <w:rsid w:val="00AF1BD1"/>
    <w:pPr>
      <w:spacing w:before="100" w:beforeAutospacing="1" w:after="100" w:afterAutospacing="1"/>
    </w:pPr>
    <w:rPr>
      <w:lang w:val="en-US"/>
    </w:rPr>
  </w:style>
  <w:style w:type="paragraph" w:styleId="Revision">
    <w:name w:val="Revision"/>
    <w:hidden/>
    <w:uiPriority w:val="99"/>
    <w:semiHidden/>
    <w:rsid w:val="00F43F24"/>
    <w:rPr>
      <w:sz w:val="24"/>
      <w:szCs w:val="24"/>
      <w:lang w:val="en-NZ" w:eastAsia="en-US"/>
    </w:rPr>
  </w:style>
  <w:style w:type="paragraph" w:styleId="ListParagraph">
    <w:name w:val="List Paragraph"/>
    <w:basedOn w:val="Normal"/>
    <w:uiPriority w:val="34"/>
    <w:qFormat/>
    <w:rsid w:val="009B3CB8"/>
    <w:pPr>
      <w:spacing w:after="200" w:line="276" w:lineRule="auto"/>
      <w:ind w:left="720"/>
      <w:contextualSpacing/>
    </w:pPr>
    <w:rPr>
      <w:rFonts w:ascii="Calibri" w:hAnsi="Calibri" w:cs="Cordia New"/>
      <w:sz w:val="22"/>
      <w:szCs w:val="22"/>
      <w:lang w:val="en-US"/>
    </w:rPr>
  </w:style>
  <w:style w:type="character" w:styleId="FollowedHyperlink">
    <w:name w:val="FollowedHyperlink"/>
    <w:rsid w:val="008627E3"/>
    <w:rPr>
      <w:color w:val="800080"/>
      <w:u w:val="single"/>
    </w:rPr>
  </w:style>
  <w:style w:type="paragraph" w:customStyle="1" w:styleId="Default">
    <w:name w:val="Default"/>
    <w:rsid w:val="00381206"/>
    <w:pPr>
      <w:autoSpaceDE w:val="0"/>
      <w:autoSpaceDN w:val="0"/>
      <w:adjustRightInd w:val="0"/>
    </w:pPr>
    <w:rPr>
      <w:color w:val="000000"/>
      <w:sz w:val="24"/>
      <w:szCs w:val="24"/>
    </w:rPr>
  </w:style>
  <w:style w:type="character" w:customStyle="1" w:styleId="lxk">
    <w:name w:val="_lxk"/>
    <w:basedOn w:val="DefaultParagraphFont"/>
    <w:rsid w:val="00607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801191">
      <w:bodyDiv w:val="1"/>
      <w:marLeft w:val="0"/>
      <w:marRight w:val="0"/>
      <w:marTop w:val="0"/>
      <w:marBottom w:val="0"/>
      <w:divBdr>
        <w:top w:val="none" w:sz="0" w:space="0" w:color="auto"/>
        <w:left w:val="none" w:sz="0" w:space="0" w:color="auto"/>
        <w:bottom w:val="none" w:sz="0" w:space="0" w:color="auto"/>
        <w:right w:val="none" w:sz="0" w:space="0" w:color="auto"/>
      </w:divBdr>
    </w:div>
    <w:div w:id="899637041">
      <w:bodyDiv w:val="1"/>
      <w:marLeft w:val="0"/>
      <w:marRight w:val="0"/>
      <w:marTop w:val="0"/>
      <w:marBottom w:val="0"/>
      <w:divBdr>
        <w:top w:val="none" w:sz="0" w:space="0" w:color="auto"/>
        <w:left w:val="none" w:sz="0" w:space="0" w:color="auto"/>
        <w:bottom w:val="none" w:sz="0" w:space="0" w:color="auto"/>
        <w:right w:val="none" w:sz="0" w:space="0" w:color="auto"/>
      </w:divBdr>
    </w:div>
    <w:div w:id="183417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ony.beeching@wcpfc.int" TargetMode="External"/><Relationship Id="rId18" Type="http://schemas.openxmlformats.org/officeDocument/2006/relationships/hyperlink" Target="mailto:endangkarya.penny@marriotthotels.com" TargetMode="External"/><Relationship Id="rId26" Type="http://schemas.openxmlformats.org/officeDocument/2006/relationships/hyperlink" Target="http://www.kutaplaya.com" TargetMode="External"/><Relationship Id="rId3" Type="http://schemas.openxmlformats.org/officeDocument/2006/relationships/styles" Target="styles.xml"/><Relationship Id="rId21" Type="http://schemas.openxmlformats.org/officeDocument/2006/relationships/hyperlink" Target="http://www.baliairport.com" TargetMode="External"/><Relationship Id="rId7" Type="http://schemas.openxmlformats.org/officeDocument/2006/relationships/footnotes" Target="footnotes.xml"/><Relationship Id="rId12" Type="http://schemas.openxmlformats.org/officeDocument/2006/relationships/hyperlink" Target="https://www.wcpfc.int/guidelines-procedures-and-regulations" TargetMode="External"/><Relationship Id="rId17" Type="http://schemas.openxmlformats.org/officeDocument/2006/relationships/hyperlink" Target="mailto:michelle.livia@marriotthotels.com" TargetMode="External"/><Relationship Id="rId25" Type="http://schemas.openxmlformats.org/officeDocument/2006/relationships/hyperlink" Target="http://www.pullmanbalilegiannirwana.com" TargetMode="External"/><Relationship Id="rId2" Type="http://schemas.openxmlformats.org/officeDocument/2006/relationships/numbering" Target="numbering.xml"/><Relationship Id="rId16" Type="http://schemas.openxmlformats.org/officeDocument/2006/relationships/hyperlink" Target="mailto:aaron.nighswander@wcpfc.int" TargetMode="External"/><Relationship Id="rId20" Type="http://schemas.openxmlformats.org/officeDocument/2006/relationships/hyperlink" Target="http://www.stoneshotelbali.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cille.Martinez@wcpfc.int" TargetMode="External"/><Relationship Id="rId24" Type="http://schemas.openxmlformats.org/officeDocument/2006/relationships/hyperlink" Target="http://www.pophotels.com" TargetMode="External"/><Relationship Id="rId5" Type="http://schemas.openxmlformats.org/officeDocument/2006/relationships/settings" Target="settings.xml"/><Relationship Id="rId15" Type="http://schemas.openxmlformats.org/officeDocument/2006/relationships/hyperlink" Target="mailto:tony.beeching@wcpfc.int" TargetMode="External"/><Relationship Id="rId23" Type="http://schemas.openxmlformats.org/officeDocument/2006/relationships/hyperlink" Target="http://www.themagani.com/site" TargetMode="External"/><Relationship Id="rId28" Type="http://schemas.openxmlformats.org/officeDocument/2006/relationships/footer" Target="footer1.xml"/><Relationship Id="rId10" Type="http://schemas.openxmlformats.org/officeDocument/2006/relationships/hyperlink" Target="https://www.wcpfc.int/node/27289" TargetMode="External"/><Relationship Id="rId19" Type="http://schemas.openxmlformats.org/officeDocument/2006/relationships/hyperlink" Target="http://kemlu.go.id/en/tentang-kemlu/perwakilan-RI/default.aspx"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contact.ar@wcpfc.int" TargetMode="External"/><Relationship Id="rId22" Type="http://schemas.openxmlformats.org/officeDocument/2006/relationships/hyperlink" Target="http://www.bwkutabeach.com" TargetMode="External"/><Relationship Id="rId27" Type="http://schemas.openxmlformats.org/officeDocument/2006/relationships/hyperlink" Target="http://www.citadines.com" TargetMode="External"/><Relationship Id="rId30" Type="http://schemas.openxmlformats.org/officeDocument/2006/relationships/fontTable" Target="fontTable.xm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0E640-F64D-4055-9B12-CC5C56EA5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2829</Words>
  <Characters>16130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18922</CharactersWithSpaces>
  <SharedDoc>false</SharedDoc>
  <HLinks>
    <vt:vector size="48" baseType="variant">
      <vt:variant>
        <vt:i4>7602186</vt:i4>
      </vt:variant>
      <vt:variant>
        <vt:i4>21</vt:i4>
      </vt:variant>
      <vt:variant>
        <vt:i4>0</vt:i4>
      </vt:variant>
      <vt:variant>
        <vt:i4>5</vt:i4>
      </vt:variant>
      <vt:variant>
        <vt:lpwstr>mailto:michelle.livia@marriotthotels.com</vt:lpwstr>
      </vt:variant>
      <vt:variant>
        <vt:lpwstr/>
      </vt:variant>
      <vt:variant>
        <vt:i4>7012370</vt:i4>
      </vt:variant>
      <vt:variant>
        <vt:i4>18</vt:i4>
      </vt:variant>
      <vt:variant>
        <vt:i4>0</vt:i4>
      </vt:variant>
      <vt:variant>
        <vt:i4>5</vt:i4>
      </vt:variant>
      <vt:variant>
        <vt:lpwstr>mailto:aaron.nighswander@wcpfc.int</vt:lpwstr>
      </vt:variant>
      <vt:variant>
        <vt:lpwstr/>
      </vt:variant>
      <vt:variant>
        <vt:i4>2555992</vt:i4>
      </vt:variant>
      <vt:variant>
        <vt:i4>15</vt:i4>
      </vt:variant>
      <vt:variant>
        <vt:i4>0</vt:i4>
      </vt:variant>
      <vt:variant>
        <vt:i4>5</vt:i4>
      </vt:variant>
      <vt:variant>
        <vt:lpwstr>mailto:tony.beeching@wcpfc.int</vt:lpwstr>
      </vt:variant>
      <vt:variant>
        <vt:lpwstr/>
      </vt:variant>
      <vt:variant>
        <vt:i4>327739</vt:i4>
      </vt:variant>
      <vt:variant>
        <vt:i4>12</vt:i4>
      </vt:variant>
      <vt:variant>
        <vt:i4>0</vt:i4>
      </vt:variant>
      <vt:variant>
        <vt:i4>5</vt:i4>
      </vt:variant>
      <vt:variant>
        <vt:lpwstr>mailto:lkumoru@gmail.com</vt:lpwstr>
      </vt:variant>
      <vt:variant>
        <vt:lpwstr/>
      </vt:variant>
      <vt:variant>
        <vt:i4>1966179</vt:i4>
      </vt:variant>
      <vt:variant>
        <vt:i4>9</vt:i4>
      </vt:variant>
      <vt:variant>
        <vt:i4>0</vt:i4>
      </vt:variant>
      <vt:variant>
        <vt:i4>5</vt:i4>
      </vt:variant>
      <vt:variant>
        <vt:lpwstr>mailto:contact.ar@wcpfc.int</vt:lpwstr>
      </vt:variant>
      <vt:variant>
        <vt:lpwstr/>
      </vt:variant>
      <vt:variant>
        <vt:i4>2555992</vt:i4>
      </vt:variant>
      <vt:variant>
        <vt:i4>6</vt:i4>
      </vt:variant>
      <vt:variant>
        <vt:i4>0</vt:i4>
      </vt:variant>
      <vt:variant>
        <vt:i4>5</vt:i4>
      </vt:variant>
      <vt:variant>
        <vt:lpwstr>mailto:tony.beeching@wcpfc.int</vt:lpwstr>
      </vt:variant>
      <vt:variant>
        <vt:lpwstr/>
      </vt:variant>
      <vt:variant>
        <vt:i4>7471128</vt:i4>
      </vt:variant>
      <vt:variant>
        <vt:i4>3</vt:i4>
      </vt:variant>
      <vt:variant>
        <vt:i4>0</vt:i4>
      </vt:variant>
      <vt:variant>
        <vt:i4>5</vt:i4>
      </vt:variant>
      <vt:variant>
        <vt:lpwstr>mailto:Lucille.Martinez@wcpfc.int</vt:lpwstr>
      </vt:variant>
      <vt:variant>
        <vt:lpwstr/>
      </vt:variant>
      <vt:variant>
        <vt:i4>1114131</vt:i4>
      </vt:variant>
      <vt:variant>
        <vt:i4>0</vt:i4>
      </vt:variant>
      <vt:variant>
        <vt:i4>0</vt:i4>
      </vt:variant>
      <vt:variant>
        <vt:i4>5</vt:i4>
      </vt:variant>
      <vt:variant>
        <vt:lpwstr>https://www.wcpfc.int/node/27289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p.maru</dc:creator>
  <cp:lastModifiedBy>SungKwon Soh</cp:lastModifiedBy>
  <cp:revision>4</cp:revision>
  <cp:lastPrinted>2011-05-05T22:32:00Z</cp:lastPrinted>
  <dcterms:created xsi:type="dcterms:W3CDTF">2016-07-19T05:41:00Z</dcterms:created>
  <dcterms:modified xsi:type="dcterms:W3CDTF">2016-07-19T06:09:00Z</dcterms:modified>
</cp:coreProperties>
</file>